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2B11302B" w:rsidR="00192FEB" w:rsidRDefault="00AA70F6" w:rsidP="00192FEB">
      <w:pPr>
        <w:pStyle w:val="Documentnumber"/>
      </w:pPr>
      <w:r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6972CC20" w:rsidR="00D74AE1" w:rsidRPr="004259CB" w:rsidRDefault="002F5E14" w:rsidP="00E270C5">
      <w:pPr>
        <w:pStyle w:val="Documentname"/>
      </w:pPr>
      <w:r>
        <w:t xml:space="preserve">Marine </w:t>
      </w:r>
      <w:r w:rsidR="00496E8D" w:rsidRPr="004259CB">
        <w:t>Aids to Navigation</w:t>
      </w:r>
      <w:r w:rsidR="00EC4025" w:rsidRPr="004259CB">
        <w:t xml:space="preserve"> Planning &amp;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77A0863" w:rsidR="00D74AE1" w:rsidRPr="004259CB" w:rsidRDefault="00BB6940" w:rsidP="00E270C5">
      <w:pPr>
        <w:pStyle w:val="Documentdate"/>
      </w:pPr>
      <w:r>
        <w:t xml:space="preserve">May </w:t>
      </w:r>
      <w:r w:rsidR="004259CB">
        <w:t>2018</w:t>
      </w:r>
    </w:p>
    <w:p w14:paraId="05466EA8" w14:textId="77777777" w:rsidR="00AA74D6" w:rsidRDefault="00AA74D6" w:rsidP="003274DB">
      <w:pPr>
        <w:rPr>
          <w:lang w:val="en-GB"/>
        </w:rPr>
        <w:sectPr w:rsidR="00AA74D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5F5A11EC" w14:textId="77777777" w:rsidR="00AA74D6" w:rsidRDefault="00AA74D6">
      <w:pPr>
        <w:spacing w:after="200" w:line="276" w:lineRule="auto"/>
        <w:rPr>
          <w:sz w:val="22"/>
          <w:lang w:val="en-GB"/>
        </w:rPr>
      </w:pPr>
      <w:r>
        <w:lastRenderedPageBreak/>
        <w:br w:type="page"/>
      </w:r>
    </w:p>
    <w:p w14:paraId="6C74F7B6" w14:textId="4AB6BC13" w:rsidR="00AA74D6" w:rsidRPr="00DD3CD3" w:rsidRDefault="00AA74D6" w:rsidP="00AA74D6">
      <w:pPr>
        <w:pStyle w:val="BodyText"/>
        <w:rPr>
          <w:rFonts w:ascii="AvenirNext LT Pro Regular" w:hAnsi="AvenirNext LT Pro Regular"/>
          <w:b/>
        </w:rPr>
      </w:pPr>
      <w:r w:rsidRPr="00DD3CD3">
        <w:rPr>
          <w:rFonts w:ascii="AvenirNext LT Pro Regular" w:hAnsi="AvenirNext LT Pro Regular"/>
          <w:b/>
        </w:rPr>
        <w:lastRenderedPageBreak/>
        <w:t>THE GENERAL ASSEMBLY</w:t>
      </w:r>
    </w:p>
    <w:p w14:paraId="192A2A7A" w14:textId="77777777" w:rsidR="00AA74D6" w:rsidRDefault="00AA74D6" w:rsidP="00AA74D6">
      <w:pPr>
        <w:pStyle w:val="BodyText"/>
        <w:rPr>
          <w:rFonts w:ascii="AvenirNext LT Pro Regular" w:hAnsi="AvenirNext LT Pro Regular"/>
        </w:rPr>
      </w:pPr>
    </w:p>
    <w:p w14:paraId="01AC4E5C" w14:textId="77777777" w:rsidR="00AA74D6" w:rsidRDefault="00AA74D6" w:rsidP="00AA74D6">
      <w:pPr>
        <w:pStyle w:val="BodyText"/>
        <w:rPr>
          <w:rFonts w:ascii="AvenirNext LT Pro Regular" w:hAnsi="AvenirNext LT Pro Regular"/>
        </w:rPr>
      </w:pPr>
    </w:p>
    <w:p w14:paraId="5E4FF4BB"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the Safety of Life at Sea (SOLAS) </w:t>
      </w:r>
    </w:p>
    <w:p w14:paraId="3C6C8E43"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9A827F"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14:paraId="618D1A07"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 ALSO</w:t>
      </w:r>
      <w:r w:rsidRPr="00DD3CD3">
        <w:rPr>
          <w:rFonts w:ascii="AvenirNext LT Pro Regular" w:hAnsi="AvenirNext LT Pro Regular"/>
        </w:rPr>
        <w:t xml:space="preserve"> </w:t>
      </w:r>
      <w:r w:rsidRPr="00DD3CD3">
        <w:rPr>
          <w:rFonts w:ascii="AvenirNext LT Pro Regular" w:hAnsi="AvenirNext LT Pro Regular"/>
          <w:i/>
        </w:rPr>
        <w:t>[insert brief background text related to the Standard]</w:t>
      </w:r>
    </w:p>
    <w:p w14:paraId="7D2C5ADA" w14:textId="745B251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002F5E14" w:rsidRPr="002F5E14">
        <w:rPr>
          <w:rFonts w:ascii="AvenirNext LT Pro Regular" w:hAnsi="AvenirNext LT Pro Regular"/>
        </w:rPr>
        <w:t>13th</w:t>
      </w:r>
      <w:r w:rsidRPr="00DD3CD3">
        <w:rPr>
          <w:rFonts w:ascii="AvenirNext LT Pro Regular" w:hAnsi="AvenirNext LT Pro Regular"/>
        </w:rPr>
        <w:t xml:space="preserve"> Session</w:t>
      </w:r>
    </w:p>
    <w:p w14:paraId="29A65502" w14:textId="6899A599"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14:paraId="6D17F249"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default" r:id="rId15"/>
          <w:pgSz w:w="11906" w:h="16838" w:code="9"/>
          <w:pgMar w:top="567" w:right="1276" w:bottom="2495" w:left="1276" w:header="567" w:footer="567" w:gutter="0"/>
          <w:cols w:space="708"/>
          <w:titlePg/>
          <w:docGrid w:linePitch="360"/>
        </w:sectPr>
      </w:pPr>
    </w:p>
    <w:p w14:paraId="5821AD43" w14:textId="77777777" w:rsidR="006B6BA8" w:rsidRDefault="00680F99">
      <w:pPr>
        <w:pStyle w:val="TOC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80449900" w:history="1">
        <w:r w:rsidR="006B6BA8" w:rsidRPr="001F3EC6">
          <w:rPr>
            <w:rStyle w:val="Hyperlink"/>
          </w:rPr>
          <w:t>1.</w:t>
        </w:r>
        <w:r w:rsidR="006B6BA8">
          <w:rPr>
            <w:rFonts w:eastAsiaTheme="minorEastAsia"/>
            <w:b w:val="0"/>
            <w:color w:val="auto"/>
            <w:lang w:val="fr-FR" w:eastAsia="fr-FR"/>
          </w:rPr>
          <w:tab/>
        </w:r>
        <w:r w:rsidR="006B6BA8" w:rsidRPr="001F3EC6">
          <w:rPr>
            <w:rStyle w:val="Hyperlink"/>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r w:rsidR="006B6BA8">
          <w:rPr>
            <w:webHidden/>
          </w:rPr>
          <w:t>5</w:t>
        </w:r>
        <w:r w:rsidR="006B6BA8">
          <w:rPr>
            <w:webHidden/>
          </w:rPr>
          <w:fldChar w:fldCharType="end"/>
        </w:r>
      </w:hyperlink>
    </w:p>
    <w:p w14:paraId="1F00C2BA" w14:textId="77777777" w:rsidR="006B6BA8" w:rsidRDefault="002D36E8">
      <w:pPr>
        <w:pStyle w:val="TOC1"/>
        <w:tabs>
          <w:tab w:val="left" w:pos="660"/>
        </w:tabs>
        <w:rPr>
          <w:rFonts w:eastAsiaTheme="minorEastAsia"/>
          <w:b w:val="0"/>
          <w:color w:val="auto"/>
          <w:lang w:val="fr-FR" w:eastAsia="fr-FR"/>
        </w:rPr>
      </w:pPr>
      <w:hyperlink w:anchor="_Toc480449901" w:history="1">
        <w:r w:rsidR="006B6BA8" w:rsidRPr="001F3EC6">
          <w:rPr>
            <w:rStyle w:val="Hyperlink"/>
          </w:rPr>
          <w:t>2.</w:t>
        </w:r>
        <w:r w:rsidR="006B6BA8">
          <w:rPr>
            <w:rFonts w:eastAsiaTheme="minorEastAsia"/>
            <w:b w:val="0"/>
            <w:color w:val="auto"/>
            <w:lang w:val="fr-FR" w:eastAsia="fr-FR"/>
          </w:rPr>
          <w:tab/>
        </w:r>
        <w:r w:rsidR="006B6BA8" w:rsidRPr="001F3EC6">
          <w:rPr>
            <w:rStyle w:val="Hyperlink"/>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r w:rsidR="006B6BA8">
          <w:rPr>
            <w:webHidden/>
          </w:rPr>
          <w:t>5</w:t>
        </w:r>
        <w:r w:rsidR="006B6BA8">
          <w:rPr>
            <w:webHidden/>
          </w:rPr>
          <w:fldChar w:fldCharType="end"/>
        </w:r>
      </w:hyperlink>
    </w:p>
    <w:p w14:paraId="7B3B15CF" w14:textId="77777777" w:rsidR="006B6BA8" w:rsidRDefault="002D36E8">
      <w:pPr>
        <w:pStyle w:val="TOC1"/>
        <w:tabs>
          <w:tab w:val="left" w:pos="660"/>
        </w:tabs>
        <w:rPr>
          <w:rFonts w:eastAsiaTheme="minorEastAsia"/>
          <w:b w:val="0"/>
          <w:color w:val="auto"/>
          <w:lang w:val="fr-FR" w:eastAsia="fr-FR"/>
        </w:rPr>
      </w:pPr>
      <w:hyperlink w:anchor="_Toc480449902" w:history="1">
        <w:r w:rsidR="006B6BA8" w:rsidRPr="001F3EC6">
          <w:rPr>
            <w:rStyle w:val="Hyperlink"/>
          </w:rPr>
          <w:t>3.</w:t>
        </w:r>
        <w:r w:rsidR="006B6BA8">
          <w:rPr>
            <w:rFonts w:eastAsiaTheme="minorEastAsia"/>
            <w:b w:val="0"/>
            <w:color w:val="auto"/>
            <w:lang w:val="fr-FR" w:eastAsia="fr-FR"/>
          </w:rPr>
          <w:tab/>
        </w:r>
        <w:r w:rsidR="006B6BA8" w:rsidRPr="001F3EC6">
          <w:rPr>
            <w:rStyle w:val="Hyperlink"/>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r w:rsidR="006B6BA8">
          <w:rPr>
            <w:webHidden/>
          </w:rPr>
          <w:t>5</w:t>
        </w:r>
        <w:r w:rsidR="006B6BA8">
          <w:rPr>
            <w:webHidden/>
          </w:rPr>
          <w:fldChar w:fldCharType="end"/>
        </w:r>
      </w:hyperlink>
    </w:p>
    <w:p w14:paraId="24C0A7E7" w14:textId="77777777" w:rsidR="006B6BA8" w:rsidRDefault="002D36E8">
      <w:pPr>
        <w:pStyle w:val="TOC1"/>
        <w:tabs>
          <w:tab w:val="left" w:pos="660"/>
        </w:tabs>
        <w:rPr>
          <w:rFonts w:eastAsiaTheme="minorEastAsia"/>
          <w:b w:val="0"/>
          <w:color w:val="auto"/>
          <w:lang w:val="fr-FR" w:eastAsia="fr-FR"/>
        </w:rPr>
      </w:pPr>
      <w:hyperlink w:anchor="_Toc480449903" w:history="1">
        <w:r w:rsidR="006B6BA8" w:rsidRPr="001F3EC6">
          <w:rPr>
            <w:rStyle w:val="Hyperlink"/>
          </w:rPr>
          <w:t>4.</w:t>
        </w:r>
        <w:r w:rsidR="006B6BA8">
          <w:rPr>
            <w:rFonts w:eastAsiaTheme="minorEastAsia"/>
            <w:b w:val="0"/>
            <w:color w:val="auto"/>
            <w:lang w:val="fr-FR" w:eastAsia="fr-FR"/>
          </w:rPr>
          <w:tab/>
        </w:r>
        <w:r w:rsidR="006B6BA8" w:rsidRPr="001F3EC6">
          <w:rPr>
            <w:rStyle w:val="Hyperlink"/>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r w:rsidR="006B6BA8">
          <w:rPr>
            <w:webHidden/>
          </w:rPr>
          <w:t>5</w:t>
        </w:r>
        <w:r w:rsidR="006B6BA8">
          <w:rPr>
            <w:webHidden/>
          </w:rPr>
          <w:fldChar w:fldCharType="end"/>
        </w:r>
      </w:hyperlink>
    </w:p>
    <w:p w14:paraId="0DF60C95" w14:textId="77777777" w:rsidR="006B6BA8" w:rsidRDefault="002D36E8">
      <w:pPr>
        <w:pStyle w:val="TOC1"/>
        <w:tabs>
          <w:tab w:val="left" w:pos="660"/>
        </w:tabs>
        <w:rPr>
          <w:rFonts w:eastAsiaTheme="minorEastAsia"/>
          <w:b w:val="0"/>
          <w:color w:val="auto"/>
          <w:lang w:val="fr-FR" w:eastAsia="fr-FR"/>
        </w:rPr>
      </w:pPr>
      <w:hyperlink w:anchor="_Toc480449904" w:history="1">
        <w:r w:rsidR="006B6BA8" w:rsidRPr="001F3EC6">
          <w:rPr>
            <w:rStyle w:val="Hyperlink"/>
          </w:rPr>
          <w:t>5.</w:t>
        </w:r>
        <w:r w:rsidR="006B6BA8">
          <w:rPr>
            <w:rFonts w:eastAsiaTheme="minorEastAsia"/>
            <w:b w:val="0"/>
            <w:color w:val="auto"/>
            <w:lang w:val="fr-FR" w:eastAsia="fr-FR"/>
          </w:rPr>
          <w:tab/>
        </w:r>
        <w:r w:rsidR="006B6BA8" w:rsidRPr="001F3EC6">
          <w:rPr>
            <w:rStyle w:val="Hyperlink"/>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r w:rsidR="006B6BA8">
          <w:rPr>
            <w:webHidden/>
          </w:rPr>
          <w:t>6</w:t>
        </w:r>
        <w:r w:rsidR="006B6BA8">
          <w:rPr>
            <w:webHidden/>
          </w:rPr>
          <w:fldChar w:fldCharType="end"/>
        </w:r>
      </w:hyperlink>
    </w:p>
    <w:p w14:paraId="334D646E" w14:textId="77777777" w:rsidR="006B6BA8" w:rsidRDefault="002D36E8">
      <w:pPr>
        <w:pStyle w:val="TOC1"/>
        <w:tabs>
          <w:tab w:val="left" w:pos="660"/>
        </w:tabs>
        <w:rPr>
          <w:rFonts w:eastAsiaTheme="minorEastAsia"/>
          <w:b w:val="0"/>
          <w:color w:val="auto"/>
          <w:lang w:val="fr-FR" w:eastAsia="fr-FR"/>
        </w:rPr>
      </w:pPr>
      <w:hyperlink w:anchor="_Toc480449905" w:history="1">
        <w:r w:rsidR="006B6BA8" w:rsidRPr="001F3EC6">
          <w:rPr>
            <w:rStyle w:val="Hyperlink"/>
          </w:rPr>
          <w:t>6.</w:t>
        </w:r>
        <w:r w:rsidR="006B6BA8">
          <w:rPr>
            <w:rFonts w:eastAsiaTheme="minorEastAsia"/>
            <w:b w:val="0"/>
            <w:color w:val="auto"/>
            <w:lang w:val="fr-FR" w:eastAsia="fr-FR"/>
          </w:rPr>
          <w:tab/>
        </w:r>
        <w:r w:rsidR="006B6BA8" w:rsidRPr="001F3EC6">
          <w:rPr>
            <w:rStyle w:val="Hyperlink"/>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r w:rsidR="006B6BA8">
          <w:rPr>
            <w:webHidden/>
          </w:rPr>
          <w:t>7</w:t>
        </w:r>
        <w:r w:rsidR="006B6BA8">
          <w:rPr>
            <w:webHidden/>
          </w:rPr>
          <w:fldChar w:fldCharType="end"/>
        </w:r>
      </w:hyperlink>
    </w:p>
    <w:p w14:paraId="3B12A18F" w14:textId="77777777" w:rsidR="006B6BA8" w:rsidRDefault="002D36E8">
      <w:pPr>
        <w:pStyle w:val="TOC1"/>
        <w:tabs>
          <w:tab w:val="left" w:pos="660"/>
        </w:tabs>
        <w:rPr>
          <w:rFonts w:eastAsiaTheme="minorEastAsia"/>
          <w:b w:val="0"/>
          <w:color w:val="auto"/>
          <w:lang w:val="fr-FR" w:eastAsia="fr-FR"/>
        </w:rPr>
      </w:pPr>
      <w:hyperlink w:anchor="_Toc480449906" w:history="1">
        <w:r w:rsidR="006B6BA8" w:rsidRPr="001F3EC6">
          <w:rPr>
            <w:rStyle w:val="Hyperlink"/>
          </w:rPr>
          <w:t>7.</w:t>
        </w:r>
        <w:r w:rsidR="006B6BA8">
          <w:rPr>
            <w:rFonts w:eastAsiaTheme="minorEastAsia"/>
            <w:b w:val="0"/>
            <w:color w:val="auto"/>
            <w:lang w:val="fr-FR" w:eastAsia="fr-FR"/>
          </w:rPr>
          <w:tab/>
        </w:r>
        <w:r w:rsidR="006B6BA8" w:rsidRPr="001F3EC6">
          <w:rPr>
            <w:rStyle w:val="Hyperlink"/>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r w:rsidR="006B6BA8">
          <w:rPr>
            <w:webHidden/>
          </w:rPr>
          <w:t>7</w:t>
        </w:r>
        <w:r w:rsidR="006B6BA8">
          <w:rPr>
            <w:webHidden/>
          </w:rPr>
          <w:fldChar w:fldCharType="end"/>
        </w:r>
      </w:hyperlink>
    </w:p>
    <w:p w14:paraId="54CCBD5F" w14:textId="77777777" w:rsidR="006B6BA8" w:rsidRDefault="002D36E8">
      <w:pPr>
        <w:pStyle w:val="TOC1"/>
        <w:tabs>
          <w:tab w:val="left" w:pos="660"/>
        </w:tabs>
        <w:rPr>
          <w:rFonts w:eastAsiaTheme="minorEastAsia"/>
          <w:b w:val="0"/>
          <w:color w:val="auto"/>
          <w:lang w:val="fr-FR" w:eastAsia="fr-FR"/>
        </w:rPr>
      </w:pPr>
      <w:hyperlink w:anchor="_Toc480449907" w:history="1">
        <w:r w:rsidR="006B6BA8" w:rsidRPr="001F3EC6">
          <w:rPr>
            <w:rStyle w:val="Hyperlink"/>
          </w:rPr>
          <w:t>8.</w:t>
        </w:r>
        <w:r w:rsidR="006B6BA8">
          <w:rPr>
            <w:rFonts w:eastAsiaTheme="minorEastAsia"/>
            <w:b w:val="0"/>
            <w:color w:val="auto"/>
            <w:lang w:val="fr-FR" w:eastAsia="fr-FR"/>
          </w:rPr>
          <w:tab/>
        </w:r>
        <w:r w:rsidR="006B6BA8" w:rsidRPr="001F3EC6">
          <w:rPr>
            <w:rStyle w:val="Hyperlink"/>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r w:rsidR="006B6BA8">
          <w:rPr>
            <w:webHidden/>
          </w:rPr>
          <w:t>7</w:t>
        </w:r>
        <w:r w:rsidR="006B6BA8">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Heading1"/>
        <w:tabs>
          <w:tab w:val="clear" w:pos="0"/>
        </w:tabs>
        <w:spacing w:before="0"/>
        <w:ind w:left="0" w:firstLine="0"/>
        <w:rPr>
          <w:caps w:val="0"/>
        </w:rPr>
      </w:pPr>
      <w:bookmarkStart w:id="2" w:name="_Toc480449900"/>
      <w:bookmarkStart w:id="3" w:name="_Toc432687596"/>
      <w:bookmarkStart w:id="4" w:name="_Toc464033443"/>
      <w:bookmarkStart w:id="5" w:name="_Toc464136438"/>
      <w:r w:rsidRPr="00DD3CD3">
        <w:rPr>
          <w:caps w:val="0"/>
        </w:rPr>
        <w:t>INTRODUCTION</w:t>
      </w:r>
      <w:bookmarkEnd w:id="2"/>
    </w:p>
    <w:p w14:paraId="721076F8" w14:textId="77777777" w:rsidR="00AA74D6" w:rsidRPr="00DD3CD3" w:rsidRDefault="00AA74D6" w:rsidP="00DD3CD3">
      <w:pPr>
        <w:pStyle w:val="Heading1separatationline"/>
      </w:pPr>
    </w:p>
    <w:p w14:paraId="784599B9" w14:textId="77777777" w:rsidR="00AA74D6" w:rsidRPr="006B6BA8" w:rsidRDefault="00AA74D6" w:rsidP="006B6BA8">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rsidP="006B6BA8">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77777777" w:rsidR="00AA74D6" w:rsidRPr="00536858" w:rsidRDefault="00AA74D6" w:rsidP="00AA74D6">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BodyText"/>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BodyText"/>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77777777" w:rsidR="00AA74D6" w:rsidRPr="00536858" w:rsidRDefault="00AA74D6" w:rsidP="003B18F3">
            <w:pPr>
              <w:pStyle w:val="BodyText"/>
            </w:pPr>
            <w:r w:rsidRPr="00536858">
              <w:t>IALA Standards</w:t>
            </w:r>
          </w:p>
        </w:tc>
        <w:tc>
          <w:tcPr>
            <w:tcW w:w="6972" w:type="dxa"/>
          </w:tcPr>
          <w:p w14:paraId="4B0A2C8B" w14:textId="77777777" w:rsidR="00AA74D6" w:rsidRPr="00536858" w:rsidRDefault="00AA74D6" w:rsidP="003B18F3">
            <w:pPr>
              <w:pStyle w:val="BodyText"/>
              <w:cnfStyle w:val="000000010000" w:firstRow="0" w:lastRow="0" w:firstColumn="0" w:lastColumn="0" w:oddVBand="0" w:evenVBand="0" w:oddHBand="0" w:evenHBand="1" w:firstRowFirstColumn="0" w:firstRowLastColumn="0" w:lastRowFirstColumn="0" w:lastRowLastColumn="0"/>
            </w:pPr>
            <w:r w:rsidRPr="00536858">
              <w:t>IALA Standards form a framework, implementation of which by all coastal states will harmonize marine aids to navigation worldwide. IALA standards cover technology and services and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77777777" w:rsidR="00AA74D6" w:rsidRPr="00536858" w:rsidRDefault="00AA74D6" w:rsidP="003B18F3">
            <w:pPr>
              <w:pStyle w:val="BodyText"/>
            </w:pPr>
            <w:r w:rsidRPr="00536858">
              <w:t>IALA Recommendations</w:t>
            </w:r>
          </w:p>
        </w:tc>
        <w:tc>
          <w:tcPr>
            <w:tcW w:w="6972" w:type="dxa"/>
          </w:tcPr>
          <w:p w14:paraId="3D3AB117" w14:textId="77777777" w:rsidR="00AA74D6" w:rsidRPr="00536858" w:rsidRDefault="00AA74D6" w:rsidP="003B18F3">
            <w:pPr>
              <w:pStyle w:val="BodyText"/>
              <w:cnfStyle w:val="000000100000" w:firstRow="0" w:lastRow="0" w:firstColumn="0" w:lastColumn="0" w:oddVBand="0" w:evenVBand="0" w:oddHBand="1" w:evenHBand="0" w:firstRowFirstColumn="0" w:firstRowLastColumn="0" w:lastRowFirstColumn="0" w:lastRowLastColumn="0"/>
            </w:pPr>
            <w:r w:rsidRPr="00536858">
              <w:t>IALA Recommendations specify what practices shall be carried out in order to comply with a Recommendation,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77777777" w:rsidR="00AA74D6" w:rsidRPr="00536858" w:rsidRDefault="00AA74D6" w:rsidP="003B18F3">
            <w:pPr>
              <w:pStyle w:val="BodyText"/>
            </w:pPr>
            <w:r w:rsidRPr="00536858">
              <w:t>IALA Guidelines</w:t>
            </w:r>
          </w:p>
        </w:tc>
        <w:tc>
          <w:tcPr>
            <w:tcW w:w="6972" w:type="dxa"/>
          </w:tcPr>
          <w:p w14:paraId="17B06587" w14:textId="77777777" w:rsidR="00AA74D6" w:rsidRPr="00536858" w:rsidRDefault="00AA74D6" w:rsidP="003B18F3">
            <w:pPr>
              <w:pStyle w:val="BodyText"/>
              <w:cnfStyle w:val="000000010000" w:firstRow="0" w:lastRow="0" w:firstColumn="0" w:lastColumn="0" w:oddVBand="0" w:evenVBand="0" w:oddHBand="0" w:evenHBand="1" w:firstRowFirstColumn="0" w:firstRowLastColumn="0" w:lastRowFirstColumn="0" w:lastRowLastColumn="0"/>
            </w:pPr>
            <w:r w:rsidRPr="00536858">
              <w:t>IALA Guidelines describe how to implement practices normally specified in a Recommendation.</w:t>
            </w:r>
          </w:p>
        </w:tc>
      </w:tr>
    </w:tbl>
    <w:p w14:paraId="089841B3" w14:textId="77777777" w:rsidR="00AA74D6" w:rsidRPr="00536858" w:rsidRDefault="00AA74D6" w:rsidP="00AA74D6">
      <w:pPr>
        <w:pStyle w:val="BodyText"/>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80449901"/>
      <w:bookmarkEnd w:id="3"/>
      <w:bookmarkEnd w:id="4"/>
      <w:bookmarkEnd w:id="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6C0FC664" w:rsidR="004259CB" w:rsidRPr="004259CB" w:rsidRDefault="004259CB" w:rsidP="004259CB">
      <w:pPr>
        <w:pStyle w:val="BodyText"/>
      </w:pPr>
      <w:r w:rsidRPr="004259CB">
        <w:t xml:space="preserve">The IALA Strategic Vision for the period 2014-2026, adopted by the General Assembly in 2014, </w:t>
      </w:r>
      <w:r w:rsidR="00AB0D6E">
        <w:t xml:space="preserve">includes </w:t>
      </w:r>
      <w:r w:rsidR="00CA2C3D">
        <w:t>the</w:t>
      </w:r>
      <w:r w:rsidRPr="004259CB">
        <w:t xml:space="preserve"> Goal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472B3B12"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0CBAFCBD" w14:textId="0D09B547" w:rsidR="004259CB" w:rsidRPr="004259CB" w:rsidRDefault="004259CB" w:rsidP="004259CB">
      <w:pPr>
        <w:pStyle w:val="Heading1"/>
        <w:tabs>
          <w:tab w:val="clear" w:pos="0"/>
        </w:tabs>
        <w:spacing w:before="0"/>
        <w:ind w:left="0" w:firstLine="0"/>
        <w:rPr>
          <w:caps w:val="0"/>
        </w:rPr>
      </w:pPr>
      <w:bookmarkStart w:id="9" w:name="_Toc455587602"/>
      <w:bookmarkStart w:id="10" w:name="_Toc455589134"/>
      <w:bookmarkStart w:id="11" w:name="_Toc464033445"/>
      <w:bookmarkStart w:id="12" w:name="_Toc464136440"/>
      <w:bookmarkStart w:id="13" w:name="_Toc480449902"/>
      <w:bookmarkStart w:id="14" w:name="_Toc432687597"/>
      <w:bookmarkEnd w:id="9"/>
      <w:bookmarkEnd w:id="10"/>
      <w:r w:rsidRPr="004259CB">
        <w:rPr>
          <w:caps w:val="0"/>
        </w:rPr>
        <w:t>APPLICATION</w:t>
      </w:r>
      <w:bookmarkEnd w:id="11"/>
      <w:bookmarkEnd w:id="12"/>
      <w:bookmarkEnd w:id="13"/>
    </w:p>
    <w:p w14:paraId="7C7E9428" w14:textId="77777777" w:rsidR="004259CB" w:rsidRPr="004259CB" w:rsidRDefault="004259CB" w:rsidP="004259CB">
      <w:pPr>
        <w:pStyle w:val="Sparationtitre1"/>
        <w:rPr>
          <w:lang w:val="en-GB"/>
        </w:rPr>
      </w:pPr>
    </w:p>
    <w:p w14:paraId="5FA34C7A" w14:textId="1017BDC2" w:rsidR="004259CB" w:rsidRPr="004259CB" w:rsidRDefault="004259CB" w:rsidP="004259CB">
      <w:pPr>
        <w:pStyle w:val="BodyText"/>
      </w:pPr>
      <w:r w:rsidRPr="004259CB">
        <w:t xml:space="preserve">This Standard is suitable for implementation by all </w:t>
      </w:r>
      <w:r w:rsidR="00CC53D4">
        <w:t>Marine Aids to Navigation</w:t>
      </w:r>
      <w:r w:rsidRPr="004259CB">
        <w:t xml:space="preserve"> authorities.</w:t>
      </w:r>
    </w:p>
    <w:p w14:paraId="16B9C3A2" w14:textId="4E07D271" w:rsidR="004259CB" w:rsidRPr="004259CB" w:rsidRDefault="004259CB" w:rsidP="004259CB">
      <w:pPr>
        <w:pStyle w:val="Heading1"/>
        <w:tabs>
          <w:tab w:val="clear" w:pos="0"/>
        </w:tabs>
        <w:spacing w:before="0"/>
        <w:ind w:left="0" w:firstLine="0"/>
        <w:rPr>
          <w:caps w:val="0"/>
        </w:rPr>
      </w:pPr>
      <w:bookmarkStart w:id="15" w:name="_Toc464033446"/>
      <w:bookmarkStart w:id="16" w:name="_Toc464136441"/>
      <w:bookmarkStart w:id="17" w:name="_Toc480449903"/>
      <w:r w:rsidRPr="004259CB">
        <w:rPr>
          <w:caps w:val="0"/>
        </w:rPr>
        <w:t>SCOPE</w:t>
      </w:r>
      <w:bookmarkEnd w:id="14"/>
      <w:bookmarkEnd w:id="15"/>
      <w:bookmarkEnd w:id="16"/>
      <w:bookmarkEnd w:id="17"/>
    </w:p>
    <w:p w14:paraId="6F92D31F" w14:textId="77777777" w:rsidR="004259CB" w:rsidRPr="004259CB" w:rsidRDefault="004259CB" w:rsidP="004259CB">
      <w:pPr>
        <w:pStyle w:val="Sparationtitre1"/>
        <w:rPr>
          <w:lang w:val="en-GB"/>
        </w:rPr>
      </w:pPr>
    </w:p>
    <w:p w14:paraId="7CEBD959" w14:textId="1FF2EC6E" w:rsidR="004259CB" w:rsidRPr="004259CB" w:rsidRDefault="004259CB" w:rsidP="004259CB">
      <w:pPr>
        <w:pStyle w:val="BodyText"/>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4259CB">
      <w:pPr>
        <w:pStyle w:val="BodyText"/>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4259CB">
      <w:pPr>
        <w:pStyle w:val="BodyText"/>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Pr="004259CB" w:rsidRDefault="004259CB" w:rsidP="004259CB">
      <w:pPr>
        <w:pStyle w:val="BodyText"/>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45239B2C" w14:textId="343AEE47" w:rsidR="004259CB" w:rsidRPr="004259CB" w:rsidRDefault="004259CB" w:rsidP="004259CB">
      <w:pPr>
        <w:pStyle w:val="Bullet1"/>
      </w:pPr>
      <w:r w:rsidRPr="004259CB">
        <w:t>Obligations and regulatory compliance</w:t>
      </w:r>
    </w:p>
    <w:p w14:paraId="0204C70C" w14:textId="53D3EEB0" w:rsidR="004259CB" w:rsidRPr="004259CB" w:rsidRDefault="004259CB" w:rsidP="004259CB">
      <w:pPr>
        <w:pStyle w:val="Bullet1"/>
      </w:pPr>
      <w:r w:rsidRPr="004259CB">
        <w:t>Aids to navigation planning (IALA Maritime Buoyage System, offshore signals, bridge signals, traffic signals, fairway design)</w:t>
      </w:r>
    </w:p>
    <w:p w14:paraId="0C54C598" w14:textId="0F22C0E3" w:rsidR="004259CB" w:rsidRPr="004259CB" w:rsidRDefault="004259CB" w:rsidP="004259CB">
      <w:pPr>
        <w:pStyle w:val="Bullet1"/>
      </w:pPr>
      <w:r w:rsidRPr="004259CB">
        <w:lastRenderedPageBreak/>
        <w:t>Virtual marking</w:t>
      </w:r>
    </w:p>
    <w:p w14:paraId="2B2D0E79" w14:textId="21CD78AA" w:rsidR="004259CB" w:rsidRPr="004259CB" w:rsidRDefault="0015314F" w:rsidP="004259CB">
      <w:pPr>
        <w:pStyle w:val="Bullet1"/>
      </w:pPr>
      <w:r>
        <w:t>Levels of service (objectives, availability and c</w:t>
      </w:r>
      <w:r w:rsidR="004259CB" w:rsidRPr="004259CB">
        <w:t>ategories)</w:t>
      </w:r>
    </w:p>
    <w:p w14:paraId="7A90EF8B" w14:textId="23D4244A" w:rsidR="004259CB" w:rsidRPr="004259CB" w:rsidRDefault="004259CB" w:rsidP="004259CB">
      <w:pPr>
        <w:pStyle w:val="Bullet1"/>
      </w:pPr>
      <w:r w:rsidRPr="004259CB">
        <w:t>Risk management</w:t>
      </w:r>
    </w:p>
    <w:p w14:paraId="0597A8CD" w14:textId="695EE001" w:rsidR="004259CB" w:rsidRPr="00BE0675" w:rsidRDefault="0015314F" w:rsidP="004259CB">
      <w:pPr>
        <w:pStyle w:val="Bullet1"/>
      </w:pPr>
      <w:r>
        <w:t>Quality m</w:t>
      </w:r>
      <w:r w:rsidR="004259CB" w:rsidRPr="004259CB">
        <w:t>anagement</w:t>
      </w:r>
    </w:p>
    <w:p w14:paraId="26337B12" w14:textId="2C89075D" w:rsidR="004259CB" w:rsidRPr="004259CB" w:rsidRDefault="004259CB" w:rsidP="004259CB">
      <w:pPr>
        <w:pStyle w:val="Heading1"/>
        <w:tabs>
          <w:tab w:val="clear" w:pos="0"/>
        </w:tabs>
        <w:spacing w:before="0"/>
        <w:ind w:left="0" w:firstLine="0"/>
        <w:rPr>
          <w:caps w:val="0"/>
        </w:rPr>
      </w:pPr>
      <w:bookmarkStart w:id="18" w:name="_Toc455587604"/>
      <w:bookmarkStart w:id="19" w:name="_Toc455589136"/>
      <w:bookmarkStart w:id="20" w:name="_Toc432687599"/>
      <w:bookmarkStart w:id="21" w:name="_Toc464033447"/>
      <w:bookmarkStart w:id="22" w:name="_Toc464136442"/>
      <w:bookmarkStart w:id="23" w:name="_Toc480449904"/>
      <w:bookmarkEnd w:id="18"/>
      <w:bookmarkEnd w:id="19"/>
      <w:r w:rsidRPr="004259CB">
        <w:rPr>
          <w:caps w:val="0"/>
        </w:rPr>
        <w:t>REFERENCED DOCUMENT</w:t>
      </w:r>
      <w:r w:rsidR="00757F9E" w:rsidRPr="004259CB">
        <w:rPr>
          <w:caps w:val="0"/>
        </w:rPr>
        <w:t>S</w:t>
      </w:r>
      <w:bookmarkEnd w:id="20"/>
      <w:bookmarkEnd w:id="21"/>
      <w:bookmarkEnd w:id="22"/>
      <w:bookmarkEnd w:id="23"/>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499098AB" w:rsidR="005B7365" w:rsidRPr="004259CB" w:rsidRDefault="005B7365" w:rsidP="005B7365">
      <w:pPr>
        <w:pStyle w:val="BodyText"/>
      </w:pPr>
      <w:bookmarkStart w:id="24" w:name="_Toc455589139"/>
      <w:bookmarkEnd w:id="24"/>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rsidP="004259CB">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2F4802" w:rsidRPr="004259CB" w14:paraId="74FAB810" w14:textId="77777777" w:rsidTr="00DD3CD3">
        <w:trPr>
          <w:jc w:val="center"/>
        </w:trPr>
        <w:tc>
          <w:tcPr>
            <w:tcW w:w="2526" w:type="dxa"/>
          </w:tcPr>
          <w:p w14:paraId="42228E4C" w14:textId="5174230A" w:rsidR="002F4802" w:rsidRPr="004259CB" w:rsidRDefault="002F4802" w:rsidP="00BA0EEF">
            <w:pPr>
              <w:spacing w:before="120" w:after="120"/>
              <w:rPr>
                <w:b/>
                <w:sz w:val="22"/>
                <w:lang w:val="en-GB"/>
              </w:rPr>
            </w:pPr>
            <w:r>
              <w:rPr>
                <w:b/>
                <w:sz w:val="22"/>
                <w:lang w:val="en-GB"/>
              </w:rPr>
              <w:t>Maritime Buoyage System</w:t>
            </w:r>
          </w:p>
        </w:tc>
        <w:tc>
          <w:tcPr>
            <w:tcW w:w="1781" w:type="dxa"/>
          </w:tcPr>
          <w:p w14:paraId="42B9C104" w14:textId="55053174" w:rsidR="002F4802" w:rsidRPr="004259CB" w:rsidRDefault="00E7696F" w:rsidP="00BA0EEF">
            <w:pPr>
              <w:spacing w:before="120" w:after="120"/>
              <w:rPr>
                <w:sz w:val="22"/>
                <w:lang w:val="en-GB"/>
              </w:rPr>
            </w:pPr>
            <w:r>
              <w:rPr>
                <w:sz w:val="22"/>
                <w:lang w:val="en-GB"/>
              </w:rPr>
              <w:t>1010-</w:t>
            </w:r>
            <w:r w:rsidR="002F4802" w:rsidRPr="00DD3CD3">
              <w:rPr>
                <w:sz w:val="22"/>
                <w:lang w:val="en-GB"/>
              </w:rPr>
              <w:t>R1001</w:t>
            </w:r>
          </w:p>
        </w:tc>
        <w:tc>
          <w:tcPr>
            <w:tcW w:w="5440" w:type="dxa"/>
          </w:tcPr>
          <w:p w14:paraId="6B2E9443" w14:textId="08BDBFCA" w:rsidR="002F4802" w:rsidRPr="004259CB" w:rsidRDefault="002F4802" w:rsidP="00BA0EEF">
            <w:pPr>
              <w:spacing w:before="120" w:after="120"/>
              <w:rPr>
                <w:sz w:val="22"/>
                <w:lang w:val="en-GB"/>
              </w:rPr>
            </w:pPr>
            <w:r>
              <w:rPr>
                <w:sz w:val="22"/>
                <w:lang w:val="en-GB"/>
              </w:rPr>
              <w:t xml:space="preserve">IALA Maritime Buoyage System and other </w:t>
            </w:r>
            <w:r w:rsidR="00DD3CD3">
              <w:rPr>
                <w:sz w:val="22"/>
                <w:lang w:val="en-GB"/>
              </w:rPr>
              <w:t xml:space="preserve">Marine </w:t>
            </w:r>
            <w:r>
              <w:rPr>
                <w:sz w:val="22"/>
                <w:lang w:val="en-GB"/>
              </w:rPr>
              <w:t xml:space="preserve">Aids to Navigation </w:t>
            </w:r>
          </w:p>
        </w:tc>
      </w:tr>
      <w:tr w:rsidR="004259CB" w:rsidRPr="004259CB" w14:paraId="33B31986" w14:textId="77777777" w:rsidTr="00DD3CD3">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
          <w:p w14:paraId="4C99C8B0" w14:textId="77777777" w:rsidR="004259CB" w:rsidRPr="004259CB" w:rsidRDefault="004259CB" w:rsidP="00BA0EEF">
            <w:pPr>
              <w:spacing w:before="120" w:after="120"/>
              <w:rPr>
                <w:sz w:val="22"/>
                <w:lang w:val="en-GB"/>
              </w:rPr>
            </w:pPr>
          </w:p>
        </w:tc>
        <w:tc>
          <w:tcPr>
            <w:tcW w:w="5440" w:type="dxa"/>
          </w:tcPr>
          <w:p w14:paraId="42B4F8A1" w14:textId="727361C6" w:rsidR="004259CB" w:rsidRPr="004259CB" w:rsidRDefault="004259CB" w:rsidP="00BA0EEF">
            <w:pPr>
              <w:spacing w:before="120" w:after="120"/>
              <w:rPr>
                <w:sz w:val="22"/>
                <w:lang w:val="en-GB"/>
              </w:rPr>
            </w:pPr>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259CB" w:rsidP="00BA0EEF">
            <w:pPr>
              <w:spacing w:before="120" w:after="120"/>
              <w:rPr>
                <w:sz w:val="22"/>
                <w:lang w:val="en-GB"/>
              </w:rPr>
            </w:pPr>
          </w:p>
        </w:tc>
      </w:tr>
      <w:tr w:rsidR="004259CB" w:rsidRPr="004259CB" w14:paraId="7F909ABF" w14:textId="77777777" w:rsidTr="00DD3CD3">
        <w:trPr>
          <w:jc w:val="center"/>
        </w:trPr>
        <w:tc>
          <w:tcPr>
            <w:tcW w:w="2526" w:type="dxa"/>
            <w:vMerge w:val="restart"/>
          </w:tcPr>
          <w:p w14:paraId="19511DAF" w14:textId="77777777" w:rsidR="004259CB" w:rsidRPr="004259CB" w:rsidRDefault="004259CB" w:rsidP="00BA0EEF">
            <w:pPr>
              <w:spacing w:before="120" w:after="120"/>
              <w:rPr>
                <w:b/>
                <w:sz w:val="22"/>
                <w:lang w:val="en-GB"/>
              </w:rPr>
            </w:pPr>
            <w:r w:rsidRPr="004259CB">
              <w:rPr>
                <w:b/>
                <w:sz w:val="22"/>
                <w:lang w:val="en-GB"/>
              </w:rPr>
              <w:t>Aids to Navigation planning</w:t>
            </w:r>
          </w:p>
        </w:tc>
        <w:tc>
          <w:tcPr>
            <w:tcW w:w="1781" w:type="dxa"/>
          </w:tcPr>
          <w:p w14:paraId="57EC717A" w14:textId="4347011D" w:rsidR="004259CB" w:rsidRPr="004259CB" w:rsidRDefault="00E7696F" w:rsidP="00BA0EEF">
            <w:pPr>
              <w:spacing w:before="120" w:after="120"/>
              <w:rPr>
                <w:sz w:val="22"/>
                <w:lang w:val="en-GB"/>
              </w:rPr>
            </w:pPr>
            <w:r>
              <w:rPr>
                <w:sz w:val="22"/>
                <w:lang w:val="en-GB"/>
              </w:rPr>
              <w:t>1010-</w:t>
            </w:r>
            <w:r w:rsidR="009D3879">
              <w:rPr>
                <w:sz w:val="22"/>
                <w:lang w:val="en-GB"/>
              </w:rPr>
              <w:t>R0111</w:t>
            </w:r>
            <w:r w:rsidR="00DD3CD3">
              <w:rPr>
                <w:sz w:val="22"/>
                <w:lang w:val="en-GB"/>
              </w:rPr>
              <w:t>(</w:t>
            </w:r>
            <w:r w:rsidR="004259CB" w:rsidRPr="004259CB">
              <w:rPr>
                <w:sz w:val="22"/>
                <w:lang w:val="en-GB"/>
              </w:rPr>
              <w:t>E-111</w:t>
            </w:r>
            <w:r w:rsidR="00DD3CD3">
              <w:rPr>
                <w:sz w:val="22"/>
                <w:lang w:val="en-GB"/>
              </w:rPr>
              <w:t>)</w:t>
            </w:r>
          </w:p>
        </w:tc>
        <w:tc>
          <w:tcPr>
            <w:tcW w:w="5440" w:type="dxa"/>
          </w:tcPr>
          <w:p w14:paraId="24CA4A49" w14:textId="77777777" w:rsidR="004259CB" w:rsidRPr="004259CB" w:rsidRDefault="004259CB" w:rsidP="00BA0EEF">
            <w:pPr>
              <w:spacing w:before="120" w:after="120"/>
              <w:rPr>
                <w:sz w:val="22"/>
                <w:lang w:val="en-GB"/>
              </w:rPr>
            </w:pPr>
            <w:r w:rsidRPr="004259CB">
              <w:rPr>
                <w:sz w:val="22"/>
                <w:lang w:val="en-GB"/>
              </w:rPr>
              <w:t>Port Traffic Signals</w:t>
            </w:r>
          </w:p>
        </w:tc>
      </w:tr>
      <w:tr w:rsidR="004259CB" w:rsidRPr="004259CB" w14:paraId="2CEAC023" w14:textId="77777777" w:rsidTr="00DD3CD3">
        <w:trPr>
          <w:jc w:val="center"/>
        </w:trPr>
        <w:tc>
          <w:tcPr>
            <w:tcW w:w="2526" w:type="dxa"/>
            <w:vMerge/>
          </w:tcPr>
          <w:p w14:paraId="698D957C" w14:textId="77777777" w:rsidR="004259CB" w:rsidRPr="004259CB" w:rsidRDefault="004259CB" w:rsidP="00BA0EEF">
            <w:pPr>
              <w:spacing w:before="120" w:after="120"/>
              <w:rPr>
                <w:b/>
                <w:sz w:val="22"/>
                <w:lang w:val="en-GB"/>
              </w:rPr>
            </w:pPr>
          </w:p>
        </w:tc>
        <w:tc>
          <w:tcPr>
            <w:tcW w:w="1781" w:type="dxa"/>
          </w:tcPr>
          <w:p w14:paraId="77AC98E0" w14:textId="16028470" w:rsidR="004259CB" w:rsidRPr="004259CB" w:rsidRDefault="00E7696F" w:rsidP="00BA0EEF">
            <w:pPr>
              <w:spacing w:before="120" w:after="120"/>
              <w:rPr>
                <w:sz w:val="22"/>
                <w:lang w:val="en-GB"/>
              </w:rPr>
            </w:pPr>
            <w:r>
              <w:rPr>
                <w:sz w:val="22"/>
                <w:lang w:val="en-GB"/>
              </w:rPr>
              <w:t>1010-</w:t>
            </w:r>
            <w:r w:rsidR="009D3879">
              <w:rPr>
                <w:sz w:val="22"/>
                <w:lang w:val="en-GB"/>
              </w:rPr>
              <w:t>R0113</w:t>
            </w:r>
            <w:r w:rsidR="00DD3CD3">
              <w:rPr>
                <w:sz w:val="22"/>
                <w:lang w:val="en-GB"/>
              </w:rPr>
              <w:t>(</w:t>
            </w:r>
            <w:r w:rsidR="004259CB" w:rsidRPr="004259CB">
              <w:rPr>
                <w:sz w:val="22"/>
                <w:lang w:val="en-GB"/>
              </w:rPr>
              <w:t>O-113</w:t>
            </w:r>
            <w:r w:rsidR="00DD3CD3">
              <w:rPr>
                <w:sz w:val="22"/>
                <w:lang w:val="en-GB"/>
              </w:rPr>
              <w:t>)</w:t>
            </w:r>
          </w:p>
        </w:tc>
        <w:tc>
          <w:tcPr>
            <w:tcW w:w="5440" w:type="dxa"/>
          </w:tcPr>
          <w:p w14:paraId="3371B99E" w14:textId="77777777" w:rsidR="004259CB" w:rsidRPr="004259CB" w:rsidRDefault="004259CB" w:rsidP="00BA0EEF">
            <w:pPr>
              <w:spacing w:before="120" w:after="120"/>
              <w:rPr>
                <w:sz w:val="22"/>
                <w:lang w:val="en-GB"/>
              </w:rPr>
            </w:pPr>
            <w:r w:rsidRPr="004259CB">
              <w:rPr>
                <w:sz w:val="22"/>
                <w:lang w:val="en-GB"/>
              </w:rPr>
              <w:t>The Marking of Fixed Bridges and Other Structures over Navigable Waters</w:t>
            </w:r>
          </w:p>
        </w:tc>
      </w:tr>
      <w:tr w:rsidR="004259CB" w:rsidRPr="004259CB" w14:paraId="748046AF" w14:textId="77777777" w:rsidTr="00DD3CD3">
        <w:trPr>
          <w:jc w:val="center"/>
        </w:trPr>
        <w:tc>
          <w:tcPr>
            <w:tcW w:w="2526" w:type="dxa"/>
            <w:vMerge/>
          </w:tcPr>
          <w:p w14:paraId="44D9BB1B" w14:textId="77777777" w:rsidR="004259CB" w:rsidRPr="004259CB" w:rsidRDefault="004259CB" w:rsidP="00BA0EEF">
            <w:pPr>
              <w:spacing w:before="120" w:after="120"/>
              <w:rPr>
                <w:b/>
                <w:sz w:val="22"/>
                <w:lang w:val="en-GB"/>
              </w:rPr>
            </w:pPr>
          </w:p>
        </w:tc>
        <w:tc>
          <w:tcPr>
            <w:tcW w:w="1781" w:type="dxa"/>
          </w:tcPr>
          <w:p w14:paraId="6FEBE415" w14:textId="76289B36" w:rsidR="004259CB" w:rsidRPr="004259CB" w:rsidRDefault="00E7696F" w:rsidP="00BA0EEF">
            <w:pPr>
              <w:spacing w:before="120" w:after="120"/>
              <w:rPr>
                <w:sz w:val="22"/>
                <w:lang w:val="en-GB"/>
              </w:rPr>
            </w:pPr>
            <w:r>
              <w:rPr>
                <w:sz w:val="22"/>
                <w:lang w:val="en-GB"/>
              </w:rPr>
              <w:t>1010-</w:t>
            </w:r>
            <w:r w:rsidR="009D3879">
              <w:rPr>
                <w:sz w:val="22"/>
                <w:lang w:val="en-GB"/>
              </w:rPr>
              <w:t>R0139</w:t>
            </w:r>
            <w:r w:rsidR="00DD3CD3">
              <w:rPr>
                <w:sz w:val="22"/>
                <w:lang w:val="en-GB"/>
              </w:rPr>
              <w:t>(</w:t>
            </w:r>
            <w:r w:rsidR="004259CB" w:rsidRPr="004259CB">
              <w:rPr>
                <w:sz w:val="22"/>
                <w:lang w:val="en-GB"/>
              </w:rPr>
              <w:t>O-139</w:t>
            </w:r>
            <w:r w:rsidR="00DD3CD3">
              <w:rPr>
                <w:sz w:val="22"/>
                <w:lang w:val="en-GB"/>
              </w:rPr>
              <w:t>)</w:t>
            </w:r>
          </w:p>
        </w:tc>
        <w:tc>
          <w:tcPr>
            <w:tcW w:w="5440" w:type="dxa"/>
          </w:tcPr>
          <w:p w14:paraId="4799DB56" w14:textId="77777777" w:rsidR="004259CB" w:rsidRPr="004259CB" w:rsidRDefault="004259CB" w:rsidP="00BA0EEF">
            <w:pPr>
              <w:spacing w:before="120" w:after="120"/>
              <w:rPr>
                <w:sz w:val="22"/>
                <w:lang w:val="en-GB"/>
              </w:rPr>
            </w:pPr>
            <w:r w:rsidRPr="004259CB">
              <w:rPr>
                <w:sz w:val="22"/>
                <w:lang w:val="en-GB"/>
              </w:rPr>
              <w:t>The Marking of Man-Made Offshore Structures</w:t>
            </w:r>
          </w:p>
        </w:tc>
      </w:tr>
      <w:tr w:rsidR="004259CB" w:rsidRPr="004259CB" w14:paraId="6021FFED" w14:textId="77777777" w:rsidTr="00DD3CD3">
        <w:trPr>
          <w:jc w:val="center"/>
        </w:trPr>
        <w:tc>
          <w:tcPr>
            <w:tcW w:w="2526" w:type="dxa"/>
          </w:tcPr>
          <w:p w14:paraId="78249C9C" w14:textId="48DA0933" w:rsidR="004259CB" w:rsidRPr="004259CB" w:rsidRDefault="004259CB" w:rsidP="00BA0EEF">
            <w:pPr>
              <w:spacing w:before="120" w:after="120"/>
              <w:rPr>
                <w:b/>
                <w:sz w:val="22"/>
                <w:lang w:val="en-GB"/>
              </w:rPr>
            </w:pPr>
            <w:r w:rsidRPr="004259CB">
              <w:rPr>
                <w:b/>
                <w:sz w:val="22"/>
                <w:lang w:val="en-GB"/>
              </w:rPr>
              <w:t>Levels of service</w:t>
            </w:r>
          </w:p>
        </w:tc>
        <w:tc>
          <w:tcPr>
            <w:tcW w:w="1781" w:type="dxa"/>
          </w:tcPr>
          <w:p w14:paraId="2F990263" w14:textId="0ED74AF3" w:rsidR="004259CB" w:rsidRPr="004259CB" w:rsidRDefault="00E7696F" w:rsidP="00BA0EEF">
            <w:pPr>
              <w:spacing w:before="120" w:after="120"/>
              <w:rPr>
                <w:sz w:val="22"/>
                <w:lang w:val="en-GB"/>
              </w:rPr>
            </w:pPr>
            <w:r>
              <w:rPr>
                <w:sz w:val="22"/>
                <w:lang w:val="en-GB"/>
              </w:rPr>
              <w:t>1010-</w:t>
            </w:r>
            <w:r w:rsidR="009D3879">
              <w:rPr>
                <w:sz w:val="22"/>
                <w:lang w:val="en-GB"/>
              </w:rPr>
              <w:t>R0130</w:t>
            </w:r>
            <w:r w:rsidR="00DD3CD3">
              <w:rPr>
                <w:sz w:val="22"/>
                <w:lang w:val="en-GB"/>
              </w:rPr>
              <w:t>(</w:t>
            </w:r>
            <w:r w:rsidR="004259CB" w:rsidRPr="004259CB">
              <w:rPr>
                <w:sz w:val="22"/>
                <w:lang w:val="en-GB"/>
              </w:rPr>
              <w:t>O-130</w:t>
            </w:r>
            <w:r w:rsidR="00DD3CD3">
              <w:rPr>
                <w:sz w:val="22"/>
                <w:lang w:val="en-GB"/>
              </w:rPr>
              <w:t>)</w:t>
            </w:r>
          </w:p>
        </w:tc>
        <w:tc>
          <w:tcPr>
            <w:tcW w:w="5440" w:type="dxa"/>
          </w:tcPr>
          <w:p w14:paraId="1BFD513B" w14:textId="77777777" w:rsidR="004259CB" w:rsidRPr="004259CB" w:rsidRDefault="004259CB" w:rsidP="00BA0EEF">
            <w:pPr>
              <w:spacing w:before="120" w:after="120"/>
              <w:rPr>
                <w:sz w:val="22"/>
                <w:lang w:val="en-GB"/>
              </w:rPr>
            </w:pPr>
            <w:r w:rsidRPr="004259CB">
              <w:rPr>
                <w:sz w:val="22"/>
                <w:lang w:val="en-GB"/>
              </w:rPr>
              <w:t>Categorisation and Availability Objectives for Short Range Aids to Navigation</w:t>
            </w:r>
          </w:p>
        </w:tc>
      </w:tr>
      <w:tr w:rsidR="00EC1590" w:rsidRPr="004259CB" w14:paraId="43FEDAAC" w14:textId="77777777" w:rsidTr="00DD3CD3">
        <w:trPr>
          <w:jc w:val="center"/>
        </w:trPr>
        <w:tc>
          <w:tcPr>
            <w:tcW w:w="2526" w:type="dxa"/>
          </w:tcPr>
          <w:p w14:paraId="6D81A27B" w14:textId="2317DEC3" w:rsidR="00EC1590" w:rsidRPr="004259CB" w:rsidRDefault="00EC1590" w:rsidP="00BA0EEF">
            <w:pPr>
              <w:spacing w:before="120" w:after="120"/>
              <w:rPr>
                <w:b/>
                <w:sz w:val="22"/>
                <w:lang w:val="en-GB"/>
              </w:rPr>
            </w:pPr>
            <w:r>
              <w:rPr>
                <w:b/>
                <w:sz w:val="22"/>
                <w:lang w:val="en-GB"/>
              </w:rPr>
              <w:t xml:space="preserve">Risk Management </w:t>
            </w:r>
          </w:p>
        </w:tc>
        <w:tc>
          <w:tcPr>
            <w:tcW w:w="1781" w:type="dxa"/>
          </w:tcPr>
          <w:p w14:paraId="214336AE" w14:textId="74630824" w:rsidR="00EC1590" w:rsidRPr="00CF4BED" w:rsidRDefault="00E7696F" w:rsidP="00CF4BED">
            <w:pPr>
              <w:spacing w:before="120" w:after="120"/>
              <w:rPr>
                <w:sz w:val="22"/>
              </w:rPr>
            </w:pPr>
            <w:r>
              <w:rPr>
                <w:sz w:val="22"/>
                <w:lang w:val="en-GB"/>
              </w:rPr>
              <w:t>1010-</w:t>
            </w:r>
            <w:r w:rsidR="00EC1590">
              <w:rPr>
                <w:sz w:val="22"/>
                <w:lang w:val="en-GB"/>
              </w:rPr>
              <w:t>R100</w:t>
            </w:r>
            <w:r w:rsidR="00CF4BED">
              <w:rPr>
                <w:sz w:val="22"/>
                <w:lang w:val="en-GB"/>
              </w:rPr>
              <w:t>2</w:t>
            </w:r>
          </w:p>
        </w:tc>
        <w:tc>
          <w:tcPr>
            <w:tcW w:w="5440" w:type="dxa"/>
          </w:tcPr>
          <w:p w14:paraId="2A957D91" w14:textId="28C3444B" w:rsidR="00EC1590" w:rsidRPr="004259CB" w:rsidRDefault="00EC1590" w:rsidP="00BA0EEF">
            <w:pPr>
              <w:spacing w:before="120" w:after="120"/>
              <w:rPr>
                <w:sz w:val="22"/>
                <w:lang w:val="en-GB"/>
              </w:rPr>
            </w:pPr>
            <w:r>
              <w:rPr>
                <w:sz w:val="22"/>
                <w:lang w:val="en-GB"/>
              </w:rPr>
              <w:t xml:space="preserve">Risk Management for </w:t>
            </w:r>
            <w:r w:rsidR="00DD3CD3">
              <w:rPr>
                <w:sz w:val="22"/>
                <w:lang w:val="en-GB"/>
              </w:rPr>
              <w:t xml:space="preserve">Marine </w:t>
            </w:r>
            <w:r>
              <w:rPr>
                <w:sz w:val="22"/>
                <w:lang w:val="en-GB"/>
              </w:rPr>
              <w:t>Aids to Navigation and Related Services</w:t>
            </w:r>
          </w:p>
        </w:tc>
      </w:tr>
      <w:tr w:rsidR="004259CB" w:rsidRPr="004259CB" w14:paraId="55A8777A" w14:textId="77777777" w:rsidTr="00DD3CD3">
        <w:trPr>
          <w:jc w:val="center"/>
        </w:trPr>
        <w:tc>
          <w:tcPr>
            <w:tcW w:w="2526" w:type="dxa"/>
            <w:vMerge w:val="restart"/>
          </w:tcPr>
          <w:p w14:paraId="1364097B" w14:textId="5E2269D0" w:rsidR="004259CB" w:rsidRPr="004259CB" w:rsidRDefault="004259CB" w:rsidP="00BA0EEF">
            <w:pPr>
              <w:spacing w:before="120" w:after="120"/>
              <w:rPr>
                <w:b/>
                <w:sz w:val="22"/>
                <w:lang w:val="en-GB"/>
              </w:rPr>
            </w:pPr>
            <w:r w:rsidRPr="004259CB">
              <w:rPr>
                <w:b/>
                <w:sz w:val="22"/>
                <w:lang w:val="en-GB"/>
              </w:rPr>
              <w:t>Quality Management</w:t>
            </w:r>
          </w:p>
        </w:tc>
        <w:tc>
          <w:tcPr>
            <w:tcW w:w="1781" w:type="dxa"/>
          </w:tcPr>
          <w:p w14:paraId="7FCC7A1D" w14:textId="163C524E" w:rsidR="004259CB" w:rsidRPr="004259CB" w:rsidRDefault="00E7696F" w:rsidP="00BA0EEF">
            <w:pPr>
              <w:spacing w:before="120" w:after="120"/>
              <w:rPr>
                <w:sz w:val="22"/>
                <w:lang w:val="en-GB"/>
              </w:rPr>
            </w:pPr>
            <w:r>
              <w:rPr>
                <w:sz w:val="22"/>
                <w:lang w:val="en-GB"/>
              </w:rPr>
              <w:t>1010-</w:t>
            </w:r>
            <w:r w:rsidR="009D3879">
              <w:rPr>
                <w:sz w:val="22"/>
                <w:lang w:val="en-GB"/>
              </w:rPr>
              <w:t>R0132</w:t>
            </w:r>
            <w:r w:rsidR="00DD3CD3">
              <w:rPr>
                <w:sz w:val="22"/>
                <w:lang w:val="en-GB"/>
              </w:rPr>
              <w:t>(</w:t>
            </w:r>
            <w:r w:rsidR="004259CB" w:rsidRPr="004259CB">
              <w:rPr>
                <w:sz w:val="22"/>
                <w:lang w:val="en-GB"/>
              </w:rPr>
              <w:t>O-132</w:t>
            </w:r>
            <w:r w:rsidR="00DD3CD3">
              <w:rPr>
                <w:sz w:val="22"/>
                <w:lang w:val="en-GB"/>
              </w:rPr>
              <w:t>)</w:t>
            </w:r>
          </w:p>
        </w:tc>
        <w:tc>
          <w:tcPr>
            <w:tcW w:w="5440" w:type="dxa"/>
          </w:tcPr>
          <w:p w14:paraId="6275A0D8" w14:textId="77777777" w:rsidR="004259CB" w:rsidRPr="004259CB" w:rsidRDefault="004259CB" w:rsidP="00BA0EEF">
            <w:pPr>
              <w:spacing w:before="120" w:after="120"/>
              <w:rPr>
                <w:sz w:val="22"/>
                <w:lang w:val="en-GB"/>
              </w:rPr>
            </w:pPr>
            <w:r w:rsidRPr="004259CB">
              <w:rPr>
                <w:sz w:val="22"/>
                <w:lang w:val="en-GB"/>
              </w:rPr>
              <w:t>Quality Management for Aids to Navigation Authorities</w:t>
            </w:r>
          </w:p>
        </w:tc>
      </w:tr>
      <w:tr w:rsidR="004259CB" w:rsidRPr="004259CB" w14:paraId="290A29B3" w14:textId="77777777" w:rsidTr="00DD3CD3">
        <w:trPr>
          <w:jc w:val="center"/>
        </w:trPr>
        <w:tc>
          <w:tcPr>
            <w:tcW w:w="2526" w:type="dxa"/>
            <w:vMerge/>
          </w:tcPr>
          <w:p w14:paraId="3AFC6A92" w14:textId="2B13BB13" w:rsidR="004259CB" w:rsidRPr="004259CB" w:rsidRDefault="004259CB" w:rsidP="00BA0EEF">
            <w:pPr>
              <w:spacing w:before="120" w:after="120"/>
              <w:rPr>
                <w:b/>
                <w:sz w:val="22"/>
                <w:lang w:val="en-GB"/>
              </w:rPr>
            </w:pPr>
          </w:p>
        </w:tc>
        <w:tc>
          <w:tcPr>
            <w:tcW w:w="1781" w:type="dxa"/>
          </w:tcPr>
          <w:p w14:paraId="0091486C" w14:textId="232E2C51" w:rsidR="004259CB" w:rsidRPr="004259CB" w:rsidRDefault="00E7696F" w:rsidP="00BA0EEF">
            <w:pPr>
              <w:spacing w:before="120" w:after="120"/>
              <w:rPr>
                <w:sz w:val="22"/>
                <w:lang w:val="en-GB"/>
              </w:rPr>
            </w:pPr>
            <w:r>
              <w:rPr>
                <w:sz w:val="22"/>
                <w:lang w:val="en-GB"/>
              </w:rPr>
              <w:t>1010-</w:t>
            </w:r>
            <w:r w:rsidR="009D3879">
              <w:rPr>
                <w:sz w:val="22"/>
                <w:lang w:val="en-GB"/>
              </w:rPr>
              <w:t>R0118</w:t>
            </w:r>
            <w:r w:rsidR="00DD3CD3">
              <w:rPr>
                <w:sz w:val="22"/>
                <w:lang w:val="en-GB"/>
              </w:rPr>
              <w:t>(</w:t>
            </w:r>
            <w:r w:rsidR="004259CB" w:rsidRPr="004259CB">
              <w:rPr>
                <w:sz w:val="22"/>
                <w:lang w:val="en-GB"/>
              </w:rPr>
              <w:t>O-118</w:t>
            </w:r>
            <w:r w:rsidR="00DD3CD3">
              <w:rPr>
                <w:sz w:val="22"/>
                <w:lang w:val="en-GB"/>
              </w:rPr>
              <w:t>)</w:t>
            </w:r>
          </w:p>
        </w:tc>
        <w:tc>
          <w:tcPr>
            <w:tcW w:w="5440" w:type="dxa"/>
          </w:tcPr>
          <w:p w14:paraId="6094017E" w14:textId="77777777" w:rsidR="004259CB" w:rsidRPr="004259CB" w:rsidRDefault="004259CB"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25" w:name="_Toc432687601"/>
      <w:bookmarkEnd w:id="25"/>
    </w:p>
    <w:p w14:paraId="040E162C" w14:textId="2AE1D0CF" w:rsidR="004259CB" w:rsidRPr="004259CB" w:rsidRDefault="004259CB" w:rsidP="004259CB">
      <w:pPr>
        <w:pStyle w:val="BodyText"/>
      </w:pPr>
      <w:r w:rsidRPr="004259CB">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TableGrid"/>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5A69D751" w14:textId="77777777" w:rsidTr="00B25FF1">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1864" w:type="dxa"/>
          </w:tcPr>
          <w:p w14:paraId="2F7004CC" w14:textId="3D66D8D2" w:rsidR="004259CB" w:rsidRPr="004259CB" w:rsidRDefault="00E7696F" w:rsidP="00BA0EEF">
            <w:pPr>
              <w:spacing w:before="120" w:after="120"/>
              <w:rPr>
                <w:sz w:val="22"/>
                <w:lang w:val="en-GB"/>
              </w:rPr>
            </w:pPr>
            <w:r>
              <w:rPr>
                <w:sz w:val="22"/>
                <w:lang w:val="en-GB"/>
              </w:rPr>
              <w:t>1010-</w:t>
            </w:r>
            <w:r w:rsidR="00EC1590">
              <w:rPr>
                <w:sz w:val="22"/>
                <w:lang w:val="en-GB"/>
              </w:rPr>
              <w:t>R0143</w:t>
            </w:r>
            <w:r w:rsidR="00DD3CD3">
              <w:rPr>
                <w:sz w:val="22"/>
                <w:lang w:val="en-GB"/>
              </w:rPr>
              <w:t>(</w:t>
            </w:r>
            <w:r w:rsidR="004259CB" w:rsidRPr="004259CB">
              <w:rPr>
                <w:sz w:val="22"/>
                <w:lang w:val="en-GB"/>
              </w:rPr>
              <w:t>O-143</w:t>
            </w:r>
            <w:r w:rsidR="00DD3CD3">
              <w:rPr>
                <w:sz w:val="22"/>
                <w:lang w:val="en-GB"/>
              </w:rPr>
              <w:t>)</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4259CB" w:rsidRPr="004259CB" w14:paraId="660D78A6" w14:textId="77777777" w:rsidTr="00B25FF1">
        <w:trPr>
          <w:jc w:val="center"/>
        </w:trPr>
        <w:tc>
          <w:tcPr>
            <w:tcW w:w="2526" w:type="dxa"/>
            <w:vMerge w:val="restart"/>
          </w:tcPr>
          <w:p w14:paraId="2976314B" w14:textId="6F2A88AB" w:rsidR="004259CB" w:rsidRPr="004259CB" w:rsidRDefault="004259CB" w:rsidP="00BA0EEF">
            <w:pPr>
              <w:spacing w:before="120" w:after="120"/>
              <w:rPr>
                <w:b/>
                <w:sz w:val="22"/>
                <w:lang w:val="en-GB"/>
              </w:rPr>
            </w:pPr>
            <w:r w:rsidRPr="004259CB">
              <w:rPr>
                <w:b/>
                <w:sz w:val="22"/>
                <w:lang w:val="en-GB"/>
              </w:rPr>
              <w:lastRenderedPageBreak/>
              <w:t>Risk management</w:t>
            </w:r>
          </w:p>
        </w:tc>
        <w:tc>
          <w:tcPr>
            <w:tcW w:w="1864" w:type="dxa"/>
          </w:tcPr>
          <w:p w14:paraId="364DCF2E" w14:textId="180B2111" w:rsidR="004259CB" w:rsidRPr="004259CB" w:rsidRDefault="004259CB" w:rsidP="00BA0EEF">
            <w:pPr>
              <w:spacing w:before="120" w:after="120"/>
              <w:rPr>
                <w:sz w:val="22"/>
                <w:lang w:val="en-GB"/>
              </w:rPr>
            </w:pPr>
          </w:p>
        </w:tc>
        <w:tc>
          <w:tcPr>
            <w:tcW w:w="5387" w:type="dxa"/>
          </w:tcPr>
          <w:p w14:paraId="6211F5BF" w14:textId="48ABB2E5" w:rsidR="004259CB" w:rsidRPr="004259CB" w:rsidRDefault="004259CB" w:rsidP="00BA0EEF">
            <w:pPr>
              <w:spacing w:before="120" w:after="120"/>
              <w:rPr>
                <w:sz w:val="22"/>
                <w:lang w:val="en-GB"/>
              </w:rPr>
            </w:pPr>
            <w:commentRangeStart w:id="26"/>
            <w:del w:id="27" w:author="Jeffkins, David" w:date="2017-03-29T02:07:00Z">
              <w:r w:rsidRPr="004259CB" w:rsidDel="002F4802">
                <w:rPr>
                  <w:sz w:val="22"/>
                  <w:lang w:val="en-GB"/>
                </w:rPr>
                <w:delText>The IALA Risk Management Tool for Ports and Restricted Waterways</w:delText>
              </w:r>
            </w:del>
            <w:commentRangeEnd w:id="26"/>
            <w:r w:rsidR="002F4802">
              <w:rPr>
                <w:rStyle w:val="CommentReference"/>
              </w:rPr>
              <w:commentReference w:id="26"/>
            </w:r>
          </w:p>
        </w:tc>
      </w:tr>
      <w:tr w:rsidR="00245845" w:rsidRPr="004259CB" w14:paraId="59164D0F" w14:textId="77777777" w:rsidTr="00B25FF1">
        <w:trPr>
          <w:jc w:val="center"/>
        </w:trPr>
        <w:tc>
          <w:tcPr>
            <w:tcW w:w="2526" w:type="dxa"/>
            <w:vMerge/>
          </w:tcPr>
          <w:p w14:paraId="4C78B70C" w14:textId="77777777" w:rsidR="00245845" w:rsidRPr="004259CB" w:rsidRDefault="00245845" w:rsidP="00BA0EEF">
            <w:pPr>
              <w:spacing w:before="120" w:after="120"/>
              <w:rPr>
                <w:b/>
                <w:sz w:val="22"/>
                <w:lang w:val="en-GB"/>
              </w:rPr>
            </w:pPr>
          </w:p>
        </w:tc>
        <w:tc>
          <w:tcPr>
            <w:tcW w:w="1864" w:type="dxa"/>
          </w:tcPr>
          <w:p w14:paraId="4E132279" w14:textId="338802F6" w:rsidR="00245845" w:rsidRPr="004259CB" w:rsidRDefault="00E7696F" w:rsidP="00BA0EEF">
            <w:pPr>
              <w:spacing w:before="120" w:after="120"/>
              <w:rPr>
                <w:sz w:val="22"/>
                <w:lang w:val="en-GB"/>
              </w:rPr>
            </w:pPr>
            <w:r>
              <w:rPr>
                <w:sz w:val="22"/>
                <w:lang w:val="en-GB"/>
              </w:rPr>
              <w:t>1010-</w:t>
            </w:r>
            <w:commentRangeStart w:id="28"/>
            <w:r w:rsidR="00245845">
              <w:rPr>
                <w:sz w:val="22"/>
                <w:lang w:val="en-GB"/>
              </w:rPr>
              <w:t>R</w:t>
            </w:r>
            <w:commentRangeEnd w:id="28"/>
            <w:r w:rsidR="00926369">
              <w:rPr>
                <w:sz w:val="22"/>
                <w:lang w:val="en-GB"/>
              </w:rPr>
              <w:t>1003</w:t>
            </w:r>
            <w:r w:rsidR="00245845">
              <w:rPr>
                <w:rStyle w:val="CommentReference"/>
              </w:rPr>
              <w:commentReference w:id="28"/>
            </w:r>
          </w:p>
        </w:tc>
        <w:tc>
          <w:tcPr>
            <w:tcW w:w="5387" w:type="dxa"/>
          </w:tcPr>
          <w:p w14:paraId="4F1E5100" w14:textId="08DC3B9C" w:rsidR="00245845" w:rsidRPr="004259CB" w:rsidRDefault="00245845" w:rsidP="00BA0EEF">
            <w:pPr>
              <w:spacing w:before="120" w:after="120"/>
              <w:rPr>
                <w:sz w:val="22"/>
                <w:lang w:val="en-GB"/>
              </w:rPr>
            </w:pPr>
            <w:r>
              <w:rPr>
                <w:sz w:val="22"/>
                <w:lang w:val="en-GB"/>
              </w:rPr>
              <w:t>Maritime data sharing for risk assessment and analysis</w:t>
            </w:r>
          </w:p>
        </w:tc>
      </w:tr>
      <w:tr w:rsidR="004259CB" w:rsidRPr="004259CB" w14:paraId="2690C34D" w14:textId="77777777" w:rsidTr="00B25FF1">
        <w:trPr>
          <w:jc w:val="center"/>
        </w:trPr>
        <w:tc>
          <w:tcPr>
            <w:tcW w:w="2526" w:type="dxa"/>
            <w:vMerge/>
          </w:tcPr>
          <w:p w14:paraId="2DDA7776" w14:textId="77777777" w:rsidR="004259CB" w:rsidRPr="004259CB" w:rsidRDefault="004259CB" w:rsidP="00BA0EEF">
            <w:pPr>
              <w:spacing w:before="120" w:after="120"/>
              <w:rPr>
                <w:b/>
                <w:sz w:val="22"/>
                <w:lang w:val="en-GB"/>
              </w:rPr>
            </w:pPr>
          </w:p>
        </w:tc>
        <w:tc>
          <w:tcPr>
            <w:tcW w:w="1864" w:type="dxa"/>
          </w:tcPr>
          <w:p w14:paraId="3125A6B6" w14:textId="5A585C9B" w:rsidR="004259CB" w:rsidRPr="004259CB" w:rsidRDefault="00E7696F" w:rsidP="0097558D">
            <w:pPr>
              <w:spacing w:before="120" w:after="120"/>
              <w:rPr>
                <w:sz w:val="22"/>
                <w:lang w:val="en-GB"/>
              </w:rPr>
            </w:pPr>
            <w:r>
              <w:rPr>
                <w:sz w:val="22"/>
                <w:lang w:val="en-GB"/>
              </w:rPr>
              <w:t>1010-</w:t>
            </w:r>
            <w:r w:rsidR="0007176A">
              <w:rPr>
                <w:sz w:val="22"/>
                <w:lang w:val="en-GB"/>
              </w:rPr>
              <w:t>R0138</w:t>
            </w:r>
            <w:r w:rsidR="00B25FF1">
              <w:rPr>
                <w:sz w:val="22"/>
                <w:lang w:val="en-GB"/>
              </w:rPr>
              <w:t>(</w:t>
            </w:r>
            <w:r w:rsidR="004259CB" w:rsidRPr="004259CB">
              <w:rPr>
                <w:sz w:val="22"/>
                <w:lang w:val="en-GB"/>
              </w:rPr>
              <w:t>O-138</w:t>
            </w:r>
            <w:r w:rsidR="00B25FF1">
              <w:rPr>
                <w:sz w:val="22"/>
                <w:lang w:val="en-GB"/>
              </w:rPr>
              <w:t>)</w:t>
            </w:r>
          </w:p>
        </w:tc>
        <w:tc>
          <w:tcPr>
            <w:tcW w:w="5387" w:type="dxa"/>
          </w:tcPr>
          <w:p w14:paraId="0C795A7A" w14:textId="77777777" w:rsidR="004259CB" w:rsidRPr="004259CB" w:rsidRDefault="004259CB" w:rsidP="00BA0EEF">
            <w:pPr>
              <w:spacing w:before="120" w:after="120"/>
              <w:rPr>
                <w:sz w:val="22"/>
                <w:lang w:val="en-GB"/>
              </w:rPr>
            </w:pPr>
            <w:r w:rsidRPr="004259CB">
              <w:rPr>
                <w:sz w:val="22"/>
                <w:lang w:val="en-GB"/>
              </w:rPr>
              <w:t>The Use of GIS and Simulation by Aids to Navigation Authorities</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9" w:name="_Toc464136443"/>
      <w:bookmarkStart w:id="30" w:name="_Toc480449905"/>
      <w:r w:rsidRPr="004259CB">
        <w:rPr>
          <w:caps w:val="0"/>
        </w:rPr>
        <w:t>SUPPLEMENTARY ELEMENTS</w:t>
      </w:r>
      <w:bookmarkEnd w:id="29"/>
      <w:bookmarkEnd w:id="30"/>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51C6BD8B" w:rsidR="004259CB" w:rsidRPr="004259CB" w:rsidRDefault="004259CB" w:rsidP="004259CB">
      <w:pPr>
        <w:pStyle w:val="Heading1"/>
        <w:tabs>
          <w:tab w:val="clear" w:pos="0"/>
        </w:tabs>
        <w:spacing w:before="0"/>
        <w:ind w:left="0" w:firstLine="0"/>
        <w:rPr>
          <w:caps w:val="0"/>
        </w:rPr>
      </w:pPr>
      <w:bookmarkStart w:id="31" w:name="_Toc464033448"/>
      <w:bookmarkStart w:id="32" w:name="_Toc464136444"/>
      <w:bookmarkStart w:id="33" w:name="_Toc480449906"/>
      <w:r w:rsidRPr="004259CB">
        <w:rPr>
          <w:caps w:val="0"/>
        </w:rPr>
        <w:t>ADOPTION OF AND AMENDMENT OF STANDARDS</w:t>
      </w:r>
      <w:bookmarkEnd w:id="31"/>
      <w:bookmarkEnd w:id="32"/>
      <w:bookmarkEnd w:id="33"/>
    </w:p>
    <w:p w14:paraId="62034E75" w14:textId="77777777" w:rsidR="004259CB" w:rsidRPr="004259CB" w:rsidRDefault="004259CB" w:rsidP="004259CB">
      <w:pPr>
        <w:pStyle w:val="Sparationtitre1"/>
        <w:rPr>
          <w:lang w:val="en-GB"/>
        </w:rPr>
      </w:pPr>
    </w:p>
    <w:p w14:paraId="33E5B8DE" w14:textId="0D4B3773" w:rsidR="004259CB" w:rsidRPr="004259CB" w:rsidRDefault="004259CB" w:rsidP="004259CB">
      <w:pPr>
        <w:pStyle w:val="BodyText"/>
      </w:pPr>
      <w:r w:rsidRPr="004259CB">
        <w:t xml:space="preserve">IALA Standards may be adopted or amended by a majority vote at a General Assembly of </w:t>
      </w:r>
      <w:r w:rsidR="00362536">
        <w:t>N</w:t>
      </w:r>
      <w:r w:rsidRPr="004259CB">
        <w:t>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4" w:name="_Toc464033449"/>
      <w:bookmarkStart w:id="35" w:name="_Toc455589152"/>
      <w:bookmarkStart w:id="36" w:name="_Toc455589153"/>
      <w:bookmarkStart w:id="37" w:name="_Toc455589154"/>
      <w:bookmarkStart w:id="38" w:name="_Toc455589155"/>
      <w:bookmarkStart w:id="39" w:name="_Toc455589156"/>
      <w:bookmarkStart w:id="40" w:name="_Toc455589157"/>
      <w:bookmarkStart w:id="41" w:name="_Toc455589158"/>
      <w:bookmarkStart w:id="42" w:name="_Toc455589159"/>
      <w:bookmarkStart w:id="43" w:name="_Toc455589160"/>
      <w:bookmarkStart w:id="44" w:name="_Toc455589161"/>
      <w:bookmarkStart w:id="45" w:name="_Toc455589162"/>
      <w:bookmarkStart w:id="46" w:name="_Toc455589163"/>
      <w:bookmarkStart w:id="47" w:name="_Toc455589164"/>
      <w:bookmarkStart w:id="48" w:name="_Toc455589165"/>
      <w:bookmarkStart w:id="49" w:name="_Toc455589166"/>
      <w:bookmarkStart w:id="50" w:name="_Toc455589167"/>
      <w:bookmarkStart w:id="51" w:name="_Toc455589168"/>
      <w:bookmarkStart w:id="52" w:name="_Toc455589169"/>
      <w:bookmarkStart w:id="53" w:name="_Toc455589170"/>
      <w:bookmarkStart w:id="54" w:name="_Toc455589171"/>
      <w:bookmarkStart w:id="55" w:name="_Toc464033450"/>
      <w:bookmarkStart w:id="56" w:name="_Toc464033451"/>
      <w:bookmarkStart w:id="57" w:name="_Toc432687611"/>
      <w:bookmarkStart w:id="58" w:name="_Toc464033452"/>
      <w:bookmarkStart w:id="59" w:name="_Toc464136445"/>
      <w:bookmarkStart w:id="60" w:name="_Toc48044990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4259CB">
        <w:rPr>
          <w:caps w:val="0"/>
        </w:rPr>
        <w:t>DOCUMENT HISTORY</w:t>
      </w:r>
      <w:bookmarkEnd w:id="57"/>
      <w:bookmarkEnd w:id="58"/>
      <w:bookmarkEnd w:id="59"/>
      <w:bookmarkEnd w:id="60"/>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2268"/>
        <w:gridCol w:w="6238"/>
      </w:tblGrid>
      <w:tr w:rsidR="004259CB" w:rsidRPr="004259CB" w14:paraId="581D63EC" w14:textId="77777777" w:rsidTr="00362536">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6238"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362536">
        <w:tc>
          <w:tcPr>
            <w:tcW w:w="1417" w:type="dxa"/>
            <w:vAlign w:val="center"/>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238" w:type="dxa"/>
            <w:vAlign w:val="center"/>
          </w:tcPr>
          <w:p w14:paraId="3E3AE685" w14:textId="0EF0A0FC" w:rsidR="004259CB" w:rsidRPr="00BA0733" w:rsidRDefault="004259CB" w:rsidP="00BA0733">
            <w:pPr>
              <w:spacing w:before="120" w:after="120"/>
              <w:rPr>
                <w:sz w:val="22"/>
                <w:lang w:val="en-GB"/>
              </w:rPr>
            </w:pPr>
            <w:r w:rsidRPr="00BA0733">
              <w:rPr>
                <w:sz w:val="22"/>
                <w:lang w:val="en-GB"/>
              </w:rPr>
              <w:t xml:space="preserve">General Assembly Resolution, Incheon, </w:t>
            </w:r>
            <w:r w:rsidR="009D3879">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1"/>
      <w:headerReference w:type="default" r:id="rId22"/>
      <w:headerReference w:type="first" r:id="rId23"/>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6" w:author="Jeffkins, David" w:date="2017-03-29T02:07:00Z" w:initials="JD">
    <w:p w14:paraId="7DFAE237" w14:textId="2E18C1DD" w:rsidR="002F4802" w:rsidRDefault="002F4802">
      <w:pPr>
        <w:pStyle w:val="CommentText"/>
      </w:pPr>
      <w:r>
        <w:rPr>
          <w:rStyle w:val="CommentReference"/>
        </w:rPr>
        <w:annotationRef/>
      </w:r>
      <w:r w:rsidR="00D25A68">
        <w:t>PAP33-10.</w:t>
      </w:r>
      <w:r>
        <w:t>2 – create new Recommendation and move content to a Guideline</w:t>
      </w:r>
    </w:p>
  </w:comment>
  <w:comment w:id="28" w:author="Jeffkins, David" w:date="2017-03-29T18:35:00Z" w:initials="JD">
    <w:p w14:paraId="03E796A2" w14:textId="761FC639" w:rsidR="00245845" w:rsidRDefault="00245845">
      <w:pPr>
        <w:pStyle w:val="CommentText"/>
      </w:pPr>
      <w:r>
        <w:rPr>
          <w:rStyle w:val="CommentReference"/>
        </w:rPr>
        <w:annotationRef/>
      </w:r>
      <w:r>
        <w:t xml:space="preserve">PAP33-10.2 – recommends renaming and updating the existing IALANET </w:t>
      </w:r>
      <w:r w:rsidR="006D1973">
        <w:t xml:space="preserve">Recommendation </w:t>
      </w:r>
      <w:r>
        <w:t>and moving it from S1070 to S1010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FAE237" w15:done="0"/>
  <w15:commentEx w15:paraId="03E796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40232" w14:textId="77777777" w:rsidR="00DE7CEF" w:rsidRDefault="00DE7CEF" w:rsidP="003274DB">
      <w:r>
        <w:separator/>
      </w:r>
    </w:p>
  </w:endnote>
  <w:endnote w:type="continuationSeparator" w:id="0">
    <w:p w14:paraId="0B27B2AA" w14:textId="77777777" w:rsidR="00DE7CEF" w:rsidRDefault="00DE7CE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AA3E5" w14:textId="77777777" w:rsidR="00362536" w:rsidRDefault="00362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681B2" w14:textId="77777777" w:rsidR="00857580" w:rsidRDefault="00857580" w:rsidP="008747E0">
    <w:pPr>
      <w:pStyle w:val="Footer"/>
      <w:rPr>
        <w:lang w:val="en-GB"/>
      </w:rPr>
    </w:pPr>
    <w:r>
      <w:rPr>
        <w:noProof/>
        <w:lang w:val="nl-NL" w:eastAsia="nl-NL"/>
      </w:rPr>
      <mc:AlternateContent>
        <mc:Choice Requires="wps">
          <w:drawing>
            <wp:anchor distT="0" distB="0" distL="114300" distR="114300" simplePos="0" relativeHeight="25165260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EAE629A"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nl-NL" w:eastAsia="nl-NL"/>
      </w:rPr>
      <w:drawing>
        <wp:anchor distT="0" distB="0" distL="114300" distR="114300" simplePos="0" relativeHeight="251651584" behindDoc="1" locked="0" layoutInCell="1" allowOverlap="1" wp14:anchorId="6E073939" wp14:editId="6788125B">
          <wp:simplePos x="0" y="0"/>
          <wp:positionH relativeFrom="page">
            <wp:posOffset>543560</wp:posOffset>
          </wp:positionH>
          <wp:positionV relativeFrom="page">
            <wp:posOffset>9725025</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DFFF2" w14:textId="77777777" w:rsidR="00362536" w:rsidRDefault="0036253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2D36E8"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1010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Marine Aids to Navigation Planning &amp; Service Requirements</w:t>
    </w:r>
    <w:r>
      <w:fldChar w:fldCharType="end"/>
    </w:r>
  </w:p>
  <w:p w14:paraId="19BC5EB7" w14:textId="1902E40F" w:rsidR="00857580" w:rsidRPr="00CB19DB" w:rsidRDefault="002D36E8"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47CA34" w14:textId="77777777" w:rsidR="00DE7CEF" w:rsidRDefault="00DE7CEF" w:rsidP="003274DB">
      <w:r>
        <w:separator/>
      </w:r>
    </w:p>
  </w:footnote>
  <w:footnote w:type="continuationSeparator" w:id="0">
    <w:p w14:paraId="6871D1C3" w14:textId="77777777" w:rsidR="00DE7CEF" w:rsidRDefault="00DE7CEF"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E9257" w14:textId="644F6E12" w:rsidR="007D719D" w:rsidRDefault="002D36E8">
    <w:pPr>
      <w:pStyle w:val="Header"/>
    </w:pPr>
    <w:r>
      <w:rPr>
        <w:noProof/>
      </w:rPr>
      <w:pict w14:anchorId="5ECFC8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2"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A0F70" w14:textId="637F7679" w:rsidR="007D719D" w:rsidRDefault="002D36E8">
    <w:pPr>
      <w:pStyle w:val="Header"/>
    </w:pPr>
    <w:r>
      <w:rPr>
        <w:noProof/>
      </w:rPr>
      <w:pict w14:anchorId="56610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7"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AECDF" w14:textId="222EE1E6" w:rsidR="00E81661" w:rsidRDefault="002D36E8" w:rsidP="007D719D">
    <w:pPr>
      <w:pStyle w:val="Header"/>
      <w:ind w:left="2127"/>
      <w:jc w:val="right"/>
      <w:rPr>
        <w:sz w:val="22"/>
        <w:lang w:val="en-GB"/>
      </w:rPr>
    </w:pPr>
    <w:r>
      <w:rPr>
        <w:sz w:val="22"/>
        <w:lang w:val="en-GB"/>
      </w:rPr>
      <w:t xml:space="preserve">ARM6-3.1.1 </w:t>
    </w:r>
    <w:r>
      <w:rPr>
        <w:sz w:val="22"/>
        <w:lang w:val="en-GB"/>
      </w:rPr>
      <w:t>(</w:t>
    </w:r>
    <w:r w:rsidR="004D25E6">
      <w:rPr>
        <w:sz w:val="22"/>
        <w:lang w:val="en-GB"/>
      </w:rPr>
      <w:t>PAP33-</w:t>
    </w:r>
    <w:r w:rsidR="006B6BA8">
      <w:rPr>
        <w:sz w:val="22"/>
        <w:lang w:val="en-GB"/>
      </w:rPr>
      <w:t>18.1</w:t>
    </w:r>
    <w:r>
      <w:rPr>
        <w:sz w:val="22"/>
        <w:lang w:val="en-GB"/>
      </w:rPr>
      <w:t>)</w:t>
    </w:r>
  </w:p>
  <w:p w14:paraId="65BE1D94" w14:textId="723E79DF" w:rsidR="00857580" w:rsidRPr="00ED2A8D" w:rsidRDefault="002D36E8">
    <w:pPr>
      <w:pStyle w:val="Header"/>
      <w:ind w:left="2127"/>
      <w:jc w:val="center"/>
      <w:rPr>
        <w:lang w:val="en-GB"/>
      </w:rPr>
      <w:pPrChange w:id="0" w:author="Marie-Hélène Grillet" w:date="2017-04-20T11:05:00Z">
        <w:pPr>
          <w:pStyle w:val="Header"/>
        </w:pPr>
      </w:pPrChange>
    </w:pPr>
    <w:bookmarkStart w:id="1" w:name="_GoBack"/>
    <w:r>
      <w:rPr>
        <w:noProof/>
        <w:sz w:val="16"/>
        <w:szCs w:val="16"/>
      </w:rPr>
      <w:pict w14:anchorId="52BC7C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3"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bookmarkEnd w:id="1"/>
    <w:r w:rsidR="00857580" w:rsidRPr="004D25E6">
      <w:rPr>
        <w:noProof/>
        <w:sz w:val="16"/>
        <w:szCs w:val="16"/>
        <w:lang w:val="nl-NL" w:eastAsia="nl-NL"/>
      </w:rPr>
      <w:drawing>
        <wp:anchor distT="0" distB="0" distL="114300" distR="114300" simplePos="0" relativeHeight="251656192"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nl-NL" w:eastAsia="nl-NL"/>
      </w:rPr>
      <w:drawing>
        <wp:anchor distT="0" distB="0" distL="114300" distR="114300" simplePos="0" relativeHeight="251662336"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31697" w14:textId="09C9F2CA" w:rsidR="007D719D" w:rsidRDefault="002D36E8">
    <w:pPr>
      <w:pStyle w:val="Header"/>
    </w:pPr>
    <w:r>
      <w:rPr>
        <w:noProof/>
      </w:rPr>
      <w:pict w14:anchorId="326FE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1"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F7B1D" w14:textId="77777777" w:rsidR="00AA74D6" w:rsidRPr="00ED2A8D" w:rsidRDefault="00AA74D6" w:rsidP="008747E0">
    <w:pPr>
      <w:pStyle w:val="Header"/>
      <w:rPr>
        <w:lang w:val="en-GB"/>
      </w:rPr>
    </w:pPr>
  </w:p>
  <w:p w14:paraId="7D12B623" w14:textId="77777777" w:rsidR="00AA74D6" w:rsidRDefault="00AA74D6" w:rsidP="008747E0">
    <w:pPr>
      <w:pStyle w:val="Header"/>
      <w:rPr>
        <w:lang w:val="en-GB"/>
      </w:rPr>
    </w:pPr>
  </w:p>
  <w:p w14:paraId="51E25C2B" w14:textId="77777777" w:rsidR="00AA74D6" w:rsidRDefault="00AA74D6" w:rsidP="008747E0">
    <w:pPr>
      <w:pStyle w:val="Header"/>
      <w:rPr>
        <w:lang w:val="en-GB"/>
      </w:rPr>
    </w:pPr>
  </w:p>
  <w:p w14:paraId="73F6B669" w14:textId="77777777" w:rsidR="00AA74D6" w:rsidRDefault="00AA74D6" w:rsidP="008747E0">
    <w:pPr>
      <w:pStyle w:val="Header"/>
      <w:rPr>
        <w:lang w:val="en-GB"/>
      </w:rPr>
    </w:pPr>
  </w:p>
  <w:p w14:paraId="5AC0BD59" w14:textId="77777777" w:rsidR="00AA74D6" w:rsidRDefault="00AA74D6" w:rsidP="008747E0">
    <w:pPr>
      <w:pStyle w:val="Header"/>
      <w:rPr>
        <w:lang w:val="en-GB"/>
      </w:rPr>
    </w:pPr>
  </w:p>
  <w:p w14:paraId="2F2CEC0E" w14:textId="77777777" w:rsidR="00AA74D6" w:rsidRDefault="00AA74D6" w:rsidP="008747E0">
    <w:pPr>
      <w:pStyle w:val="Header"/>
      <w:rPr>
        <w:lang w:val="en-GB"/>
      </w:rPr>
    </w:pPr>
  </w:p>
  <w:p w14:paraId="69689E10" w14:textId="77777777" w:rsidR="00AA74D6" w:rsidRPr="00ED2A8D" w:rsidRDefault="00AA74D6" w:rsidP="008747E0">
    <w:pPr>
      <w:pStyle w:val="Header"/>
      <w:rPr>
        <w:lang w:val="en-GB"/>
      </w:rPr>
    </w:pPr>
  </w:p>
  <w:p w14:paraId="6D84C8DE" w14:textId="21518684" w:rsidR="00AA74D6" w:rsidRPr="00ED2A8D" w:rsidRDefault="00AA74D6" w:rsidP="001349DB">
    <w:pPr>
      <w:pStyle w:val="Header"/>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DDA59" w14:textId="4363517A" w:rsidR="007D719D" w:rsidRDefault="002D36E8">
    <w:pPr>
      <w:pStyle w:val="Header"/>
    </w:pPr>
    <w:r>
      <w:rPr>
        <w:noProof/>
      </w:rPr>
      <w:pict w14:anchorId="5B396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5"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824D" w14:textId="01C656A4" w:rsidR="00857580" w:rsidRPr="00ED2A8D" w:rsidRDefault="002D36E8" w:rsidP="007D719D">
    <w:pPr>
      <w:pStyle w:val="Header"/>
      <w:tabs>
        <w:tab w:val="right" w:pos="9781"/>
      </w:tabs>
      <w:ind w:right="140"/>
      <w:jc w:val="right"/>
      <w:rPr>
        <w:lang w:val="en-GB"/>
      </w:rPr>
    </w:pPr>
    <w:r>
      <w:rPr>
        <w:noProof/>
      </w:rPr>
      <w:pict w14:anchorId="71856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6" o:spid="_x0000_s2056" type="#_x0000_t136" style="position:absolute;left:0;text-align:left;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5680" behindDoc="1" locked="0" layoutInCell="1" allowOverlap="1" wp14:anchorId="622BD764" wp14:editId="6A352B1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r w:rsidR="006B6BA8">
      <w:rPr>
        <w:lang w:val="en-GB"/>
      </w:rPr>
      <w:t>PAP33-18.1</w:t>
    </w:r>
  </w:p>
  <w:p w14:paraId="13D07D85" w14:textId="77777777" w:rsidR="00857580" w:rsidRPr="00ED2A8D" w:rsidRDefault="00857580" w:rsidP="008747E0">
    <w:pPr>
      <w:pStyle w:val="Header"/>
      <w:rPr>
        <w:lang w:val="en-GB"/>
      </w:rPr>
    </w:pP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7FA3F" w14:textId="3485508E" w:rsidR="007D719D" w:rsidRDefault="002D36E8">
    <w:pPr>
      <w:pStyle w:val="Header"/>
    </w:pPr>
    <w:r>
      <w:rPr>
        <w:noProof/>
      </w:rPr>
      <w:pict w14:anchorId="0EC4F2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4"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51EF9" w14:textId="6197D5CB" w:rsidR="007D719D" w:rsidRDefault="002D36E8">
    <w:pPr>
      <w:pStyle w:val="Header"/>
    </w:pPr>
    <w:r>
      <w:rPr>
        <w:noProof/>
      </w:rPr>
      <w:pict w14:anchorId="3E691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8"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1943A" w14:textId="7069C0EE" w:rsidR="00857580" w:rsidRPr="00AB623C" w:rsidRDefault="002D36E8" w:rsidP="007D719D">
    <w:pPr>
      <w:pStyle w:val="Header"/>
      <w:jc w:val="right"/>
      <w:rPr>
        <w:lang w:val="en-GB"/>
      </w:rPr>
    </w:pPr>
    <w:r>
      <w:rPr>
        <w:noProof/>
      </w:rPr>
      <w:pict w14:anchorId="50EAFA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9"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4656" behindDoc="1" locked="0" layoutInCell="1" allowOverlap="1" wp14:anchorId="7265616B" wp14:editId="14C2D8C4">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6B6BA8">
      <w:rPr>
        <w:lang w:val="en-GB"/>
      </w:rPr>
      <w:t>PAP33-18.1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e-Hélène Grillet">
    <w15:presenceInfo w15:providerId="AD" w15:userId="S-1-5-21-3036158373-452142988-3095193817-1128"/>
  </w15:person>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7176A"/>
    <w:rsid w:val="00084FFC"/>
    <w:rsid w:val="000C711B"/>
    <w:rsid w:val="000D4C23"/>
    <w:rsid w:val="000E5B53"/>
    <w:rsid w:val="001349DB"/>
    <w:rsid w:val="0015314F"/>
    <w:rsid w:val="00192FEB"/>
    <w:rsid w:val="001B1140"/>
    <w:rsid w:val="001C3592"/>
    <w:rsid w:val="001E416D"/>
    <w:rsid w:val="00203BE2"/>
    <w:rsid w:val="002204DA"/>
    <w:rsid w:val="00245845"/>
    <w:rsid w:val="00265AFA"/>
    <w:rsid w:val="0027175D"/>
    <w:rsid w:val="0028214E"/>
    <w:rsid w:val="002B6679"/>
    <w:rsid w:val="002D36E8"/>
    <w:rsid w:val="002F4802"/>
    <w:rsid w:val="002F5E14"/>
    <w:rsid w:val="00304DD8"/>
    <w:rsid w:val="003274DB"/>
    <w:rsid w:val="003476DC"/>
    <w:rsid w:val="003500F2"/>
    <w:rsid w:val="00362536"/>
    <w:rsid w:val="00366678"/>
    <w:rsid w:val="003C7C34"/>
    <w:rsid w:val="004028D6"/>
    <w:rsid w:val="00406B02"/>
    <w:rsid w:val="004259CB"/>
    <w:rsid w:val="00434EE8"/>
    <w:rsid w:val="00441393"/>
    <w:rsid w:val="00456F10"/>
    <w:rsid w:val="00480184"/>
    <w:rsid w:val="00496E8D"/>
    <w:rsid w:val="004C7C5C"/>
    <w:rsid w:val="004D25E6"/>
    <w:rsid w:val="004E2F16"/>
    <w:rsid w:val="004F335D"/>
    <w:rsid w:val="004F505B"/>
    <w:rsid w:val="004F7BB5"/>
    <w:rsid w:val="00507C48"/>
    <w:rsid w:val="00526234"/>
    <w:rsid w:val="0053726A"/>
    <w:rsid w:val="00537ED8"/>
    <w:rsid w:val="00556CF6"/>
    <w:rsid w:val="005B7365"/>
    <w:rsid w:val="005F2642"/>
    <w:rsid w:val="006127AC"/>
    <w:rsid w:val="00630131"/>
    <w:rsid w:val="00666061"/>
    <w:rsid w:val="00680F99"/>
    <w:rsid w:val="006A0E04"/>
    <w:rsid w:val="006B6BA8"/>
    <w:rsid w:val="006C24DF"/>
    <w:rsid w:val="006C748C"/>
    <w:rsid w:val="006D1973"/>
    <w:rsid w:val="0070191F"/>
    <w:rsid w:val="00733698"/>
    <w:rsid w:val="00757F9E"/>
    <w:rsid w:val="00763409"/>
    <w:rsid w:val="0076457B"/>
    <w:rsid w:val="00767B26"/>
    <w:rsid w:val="007715E8"/>
    <w:rsid w:val="00782745"/>
    <w:rsid w:val="0078486B"/>
    <w:rsid w:val="007A2710"/>
    <w:rsid w:val="007A446A"/>
    <w:rsid w:val="007D2107"/>
    <w:rsid w:val="007D3221"/>
    <w:rsid w:val="007D719D"/>
    <w:rsid w:val="007E30DF"/>
    <w:rsid w:val="007E46D5"/>
    <w:rsid w:val="007F7033"/>
    <w:rsid w:val="007F7544"/>
    <w:rsid w:val="008059E7"/>
    <w:rsid w:val="008431CF"/>
    <w:rsid w:val="00857580"/>
    <w:rsid w:val="008747E0"/>
    <w:rsid w:val="00877C5F"/>
    <w:rsid w:val="008A4FC5"/>
    <w:rsid w:val="009210BC"/>
    <w:rsid w:val="00926369"/>
    <w:rsid w:val="0093055B"/>
    <w:rsid w:val="009330EF"/>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F11AF"/>
    <w:rsid w:val="00AF159C"/>
    <w:rsid w:val="00B02CC1"/>
    <w:rsid w:val="00B25FF1"/>
    <w:rsid w:val="00B31A41"/>
    <w:rsid w:val="00B67422"/>
    <w:rsid w:val="00B97082"/>
    <w:rsid w:val="00BA0733"/>
    <w:rsid w:val="00BB6940"/>
    <w:rsid w:val="00BC1A82"/>
    <w:rsid w:val="00BE0675"/>
    <w:rsid w:val="00C065BD"/>
    <w:rsid w:val="00C23906"/>
    <w:rsid w:val="00C81162"/>
    <w:rsid w:val="00C83666"/>
    <w:rsid w:val="00CA2C3D"/>
    <w:rsid w:val="00CB19DB"/>
    <w:rsid w:val="00CC53D4"/>
    <w:rsid w:val="00CD0934"/>
    <w:rsid w:val="00CD36BB"/>
    <w:rsid w:val="00CE5E46"/>
    <w:rsid w:val="00CF477F"/>
    <w:rsid w:val="00CF4BED"/>
    <w:rsid w:val="00CF569D"/>
    <w:rsid w:val="00CF651D"/>
    <w:rsid w:val="00D25A68"/>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B6F3C"/>
    <w:rsid w:val="00EC1590"/>
    <w:rsid w:val="00EC4025"/>
    <w:rsid w:val="00ED2A8D"/>
    <w:rsid w:val="00EE129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nhideWhenUsed="0" w:qFormat="1"/>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le">
    <w:name w:val="Title"/>
    <w:basedOn w:val="Normal"/>
    <w:link w:val="TitleCh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leChar">
    <w:name w:val="Title Char"/>
    <w:basedOn w:val="DefaultParagraphFont"/>
    <w:link w:val="Title"/>
    <w:uiPriority w:val="99"/>
    <w:rsid w:val="00AA74D6"/>
    <w:rPr>
      <w:rFonts w:ascii="Arial" w:eastAsia="Calibri" w:hAnsi="Arial" w:cs="Arial"/>
      <w:b/>
      <w:bCs/>
      <w:kern w:val="28"/>
      <w:sz w:val="32"/>
      <w:szCs w:val="3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nhideWhenUsed="0" w:qFormat="1"/>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le">
    <w:name w:val="Title"/>
    <w:basedOn w:val="Normal"/>
    <w:link w:val="TitleCh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leChar">
    <w:name w:val="Title Char"/>
    <w:basedOn w:val="DefaultParagraphFont"/>
    <w:link w:val="Titl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CE530-22E5-4D80-A975-6C1D22D01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Pages>
  <Words>964</Words>
  <Characters>5307</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Wim</cp:lastModifiedBy>
  <cp:revision>10</cp:revision>
  <dcterms:created xsi:type="dcterms:W3CDTF">2017-04-20T08:35:00Z</dcterms:created>
  <dcterms:modified xsi:type="dcterms:W3CDTF">2017-04-20T15:28:00Z</dcterms:modified>
</cp:coreProperties>
</file>